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ABE46" w14:textId="264DCAA9" w:rsidR="008513D6" w:rsidRPr="00EE1905" w:rsidRDefault="008513D6" w:rsidP="008513D6">
      <w:pPr>
        <w:spacing w:after="200"/>
        <w:rPr>
          <w:rFonts w:ascii="Times New Roman" w:eastAsia="Cambria" w:hAnsi="Times New Roman" w:cs="Times New Roman"/>
          <w:b/>
        </w:rPr>
      </w:pPr>
      <w:r w:rsidRPr="00EE1905">
        <w:rPr>
          <w:rFonts w:ascii="Times New Roman" w:eastAsia="Cambria" w:hAnsi="Times New Roman" w:cs="Times New Roman"/>
          <w:b/>
        </w:rPr>
        <w:t xml:space="preserve">PI Name: </w:t>
      </w:r>
      <w:r w:rsidRPr="00EE1905">
        <w:rPr>
          <w:rFonts w:ascii="Times New Roman" w:eastAsia="Cambria" w:hAnsi="Times New Roman" w:cs="Times New Roman"/>
        </w:rPr>
        <w:t>Roberto Leon</w:t>
      </w:r>
    </w:p>
    <w:p w14:paraId="7A92764B" w14:textId="033E1084" w:rsidR="008513D6" w:rsidRPr="00EE1905" w:rsidRDefault="008513D6" w:rsidP="008513D6">
      <w:pPr>
        <w:spacing w:after="200"/>
        <w:rPr>
          <w:rFonts w:ascii="Times New Roman" w:eastAsia="Cambria" w:hAnsi="Times New Roman" w:cs="Times New Roman"/>
        </w:rPr>
      </w:pPr>
      <w:r w:rsidRPr="00EE1905">
        <w:rPr>
          <w:rFonts w:ascii="Times New Roman" w:eastAsia="Cambria" w:hAnsi="Times New Roman" w:cs="Times New Roman"/>
          <w:b/>
        </w:rPr>
        <w:t>Science Education Title</w:t>
      </w:r>
      <w:r w:rsidRPr="00EE1905">
        <w:rPr>
          <w:rFonts w:ascii="Times New Roman" w:eastAsia="Cambria" w:hAnsi="Times New Roman" w:cs="Times New Roman"/>
        </w:rPr>
        <w:t xml:space="preserve">: </w:t>
      </w:r>
      <w:r w:rsidR="00655C30">
        <w:rPr>
          <w:rFonts w:ascii="Times New Roman" w:eastAsia="Cambria" w:hAnsi="Times New Roman" w:cs="Times New Roman"/>
        </w:rPr>
        <w:t xml:space="preserve">Compression </w:t>
      </w:r>
      <w:r w:rsidR="003908CC" w:rsidRPr="00EE1905">
        <w:rPr>
          <w:rFonts w:ascii="Times New Roman" w:eastAsia="Cambria" w:hAnsi="Times New Roman" w:cs="Times New Roman"/>
        </w:rPr>
        <w:t xml:space="preserve">Tests on </w:t>
      </w:r>
      <w:r w:rsidR="00015B6D" w:rsidRPr="00EE1905">
        <w:rPr>
          <w:rFonts w:ascii="Times New Roman" w:eastAsia="Cambria" w:hAnsi="Times New Roman" w:cs="Times New Roman"/>
        </w:rPr>
        <w:t>Hardened</w:t>
      </w:r>
      <w:r w:rsidR="008A0394" w:rsidRPr="00EE1905">
        <w:rPr>
          <w:rFonts w:ascii="Times New Roman" w:eastAsia="Cambria" w:hAnsi="Times New Roman" w:cs="Times New Roman"/>
        </w:rPr>
        <w:t xml:space="preserve"> Concrete</w:t>
      </w:r>
    </w:p>
    <w:p w14:paraId="5FD1068B" w14:textId="77777777" w:rsidR="008513D6" w:rsidRPr="00EE1905" w:rsidRDefault="008513D6" w:rsidP="008513D6">
      <w:pPr>
        <w:spacing w:after="200"/>
        <w:rPr>
          <w:rFonts w:ascii="Times New Roman" w:eastAsia="Cambria" w:hAnsi="Times New Roman" w:cs="Times New Roman"/>
        </w:rPr>
      </w:pPr>
      <w:r w:rsidRPr="00EE1905">
        <w:rPr>
          <w:rFonts w:ascii="Times New Roman" w:eastAsia="Cambria" w:hAnsi="Times New Roman" w:cs="Times New Roman"/>
          <w:b/>
        </w:rPr>
        <w:t>Overview:</w:t>
      </w:r>
    </w:p>
    <w:p w14:paraId="1C49D510" w14:textId="231D22EA" w:rsidR="0081502F" w:rsidRPr="00EE1905" w:rsidRDefault="00015B6D" w:rsidP="0028504D">
      <w:pPr>
        <w:spacing w:before="0" w:after="0"/>
        <w:jc w:val="both"/>
        <w:rPr>
          <w:rFonts w:ascii="Times New Roman" w:eastAsia="Times New Roman" w:hAnsi="Times New Roman" w:cs="Times New Roman"/>
          <w:lang w:eastAsia="ko-KR"/>
        </w:rPr>
      </w:pPr>
      <w:r w:rsidRPr="00EE1905">
        <w:rPr>
          <w:rFonts w:ascii="Times New Roman" w:eastAsia="Times New Roman" w:hAnsi="Times New Roman" w:cs="Times New Roman"/>
          <w:lang w:eastAsia="ko-KR"/>
        </w:rPr>
        <w:t xml:space="preserve">There are two distinct </w:t>
      </w:r>
      <w:r w:rsidR="00EE1905" w:rsidRPr="00EE1905">
        <w:rPr>
          <w:rFonts w:ascii="Times New Roman" w:eastAsia="Times New Roman" w:hAnsi="Times New Roman" w:cs="Times New Roman"/>
          <w:lang w:eastAsia="ko-KR"/>
        </w:rPr>
        <w:t>stages</w:t>
      </w:r>
      <w:r w:rsidRPr="00EE1905">
        <w:rPr>
          <w:rFonts w:ascii="Times New Roman" w:eastAsia="Times New Roman" w:hAnsi="Times New Roman" w:cs="Times New Roman"/>
          <w:lang w:eastAsia="ko-KR"/>
        </w:rPr>
        <w:t xml:space="preserve"> in a construction project involving concrete.  The first </w:t>
      </w:r>
      <w:r w:rsidR="00EE1905">
        <w:rPr>
          <w:rFonts w:ascii="Times New Roman" w:eastAsia="Times New Roman" w:hAnsi="Times New Roman" w:cs="Times New Roman"/>
          <w:lang w:eastAsia="ko-KR"/>
        </w:rPr>
        <w:t>stage involves</w:t>
      </w:r>
      <w:r w:rsidR="00EE1905" w:rsidRPr="00EE1905">
        <w:rPr>
          <w:rFonts w:ascii="Times New Roman" w:eastAsia="Times New Roman" w:hAnsi="Times New Roman" w:cs="Times New Roman"/>
          <w:lang w:eastAsia="ko-KR"/>
        </w:rPr>
        <w:t xml:space="preserve"> </w:t>
      </w:r>
      <w:r w:rsidRPr="00EE1905">
        <w:rPr>
          <w:rFonts w:ascii="Times New Roman" w:eastAsia="Times New Roman" w:hAnsi="Times New Roman" w:cs="Times New Roman"/>
          <w:lang w:eastAsia="ko-KR"/>
        </w:rPr>
        <w:t>batching, transporting</w:t>
      </w:r>
      <w:r w:rsidR="00EE1905">
        <w:rPr>
          <w:rFonts w:ascii="Times New Roman" w:eastAsia="Times New Roman" w:hAnsi="Times New Roman" w:cs="Times New Roman"/>
          <w:lang w:eastAsia="ko-KR"/>
        </w:rPr>
        <w:t>,</w:t>
      </w:r>
      <w:r w:rsidRPr="00EE1905">
        <w:rPr>
          <w:rFonts w:ascii="Times New Roman" w:eastAsia="Times New Roman" w:hAnsi="Times New Roman" w:cs="Times New Roman"/>
          <w:lang w:eastAsia="ko-KR"/>
        </w:rPr>
        <w:t xml:space="preserve"> and casting fresh concrete</w:t>
      </w:r>
      <w:r w:rsidR="00EE1905">
        <w:rPr>
          <w:rFonts w:ascii="Times New Roman" w:eastAsia="Times New Roman" w:hAnsi="Times New Roman" w:cs="Times New Roman"/>
          <w:lang w:eastAsia="ko-KR"/>
        </w:rPr>
        <w:t>.</w:t>
      </w:r>
      <w:r w:rsidRPr="00EE1905">
        <w:rPr>
          <w:rFonts w:ascii="Times New Roman" w:eastAsia="Times New Roman" w:hAnsi="Times New Roman" w:cs="Times New Roman"/>
          <w:lang w:eastAsia="ko-KR"/>
        </w:rPr>
        <w:t xml:space="preserve"> </w:t>
      </w:r>
      <w:r w:rsidR="00EE1905">
        <w:rPr>
          <w:rFonts w:ascii="Times New Roman" w:eastAsia="Times New Roman" w:hAnsi="Times New Roman" w:cs="Times New Roman"/>
          <w:lang w:eastAsia="ko-KR"/>
        </w:rPr>
        <w:t>A</w:t>
      </w:r>
      <w:r w:rsidRPr="00EE1905">
        <w:rPr>
          <w:rFonts w:ascii="Times New Roman" w:eastAsia="Times New Roman" w:hAnsi="Times New Roman" w:cs="Times New Roman"/>
          <w:lang w:eastAsia="ko-KR"/>
        </w:rPr>
        <w:t>t this stage</w:t>
      </w:r>
      <w:r w:rsidR="00EE1905">
        <w:rPr>
          <w:rFonts w:ascii="Times New Roman" w:eastAsia="Times New Roman" w:hAnsi="Times New Roman" w:cs="Times New Roman"/>
          <w:lang w:eastAsia="ko-KR"/>
        </w:rPr>
        <w:t>,</w:t>
      </w:r>
      <w:r w:rsidRPr="00EE1905">
        <w:rPr>
          <w:rFonts w:ascii="Times New Roman" w:eastAsia="Times New Roman" w:hAnsi="Times New Roman" w:cs="Times New Roman"/>
          <w:lang w:eastAsia="ko-KR"/>
        </w:rPr>
        <w:t xml:space="preserve"> the material is viscous</w:t>
      </w:r>
      <w:r w:rsidR="00EE1905">
        <w:rPr>
          <w:rFonts w:ascii="Times New Roman" w:eastAsia="Times New Roman" w:hAnsi="Times New Roman" w:cs="Times New Roman"/>
          <w:lang w:eastAsia="ko-KR"/>
        </w:rPr>
        <w:t>,</w:t>
      </w:r>
      <w:r w:rsidRPr="00EE1905">
        <w:rPr>
          <w:rFonts w:ascii="Times New Roman" w:eastAsia="Times New Roman" w:hAnsi="Times New Roman" w:cs="Times New Roman"/>
          <w:lang w:eastAsia="ko-KR"/>
        </w:rPr>
        <w:t xml:space="preserve"> and </w:t>
      </w:r>
      <w:r w:rsidR="00EE1905">
        <w:rPr>
          <w:rFonts w:ascii="Times New Roman" w:eastAsia="Times New Roman" w:hAnsi="Times New Roman" w:cs="Times New Roman"/>
          <w:lang w:eastAsia="ko-KR"/>
        </w:rPr>
        <w:t xml:space="preserve">the </w:t>
      </w:r>
      <w:r w:rsidRPr="00EE1905">
        <w:rPr>
          <w:rFonts w:ascii="Times New Roman" w:eastAsia="Times New Roman" w:hAnsi="Times New Roman" w:cs="Times New Roman"/>
          <w:lang w:eastAsia="ko-KR"/>
        </w:rPr>
        <w:t xml:space="preserve">workability and </w:t>
      </w:r>
      <w:proofErr w:type="spellStart"/>
      <w:r w:rsidRPr="00EE1905">
        <w:rPr>
          <w:rFonts w:ascii="Times New Roman" w:eastAsia="Times New Roman" w:hAnsi="Times New Roman" w:cs="Times New Roman"/>
          <w:lang w:eastAsia="ko-KR"/>
        </w:rPr>
        <w:t>finishability</w:t>
      </w:r>
      <w:proofErr w:type="spellEnd"/>
      <w:r w:rsidRPr="00EE1905">
        <w:rPr>
          <w:rFonts w:ascii="Times New Roman" w:eastAsia="Times New Roman" w:hAnsi="Times New Roman" w:cs="Times New Roman"/>
          <w:lang w:eastAsia="ko-KR"/>
        </w:rPr>
        <w:t xml:space="preserve"> are the key performance criteria.  </w:t>
      </w:r>
      <w:r w:rsidR="00EE1905">
        <w:rPr>
          <w:rFonts w:ascii="Times New Roman" w:eastAsia="Times New Roman" w:hAnsi="Times New Roman" w:cs="Times New Roman"/>
          <w:lang w:eastAsia="ko-KR"/>
        </w:rPr>
        <w:t xml:space="preserve">The second stage occurs when </w:t>
      </w:r>
      <w:r w:rsidRPr="00EE1905">
        <w:rPr>
          <w:rFonts w:ascii="Times New Roman" w:eastAsia="Times New Roman" w:hAnsi="Times New Roman" w:cs="Times New Roman"/>
          <w:lang w:eastAsia="ko-KR"/>
        </w:rPr>
        <w:t>the hydration process begin</w:t>
      </w:r>
      <w:r w:rsidR="00EE1905">
        <w:rPr>
          <w:rFonts w:ascii="Times New Roman" w:eastAsia="Times New Roman" w:hAnsi="Times New Roman" w:cs="Times New Roman"/>
          <w:lang w:eastAsia="ko-KR"/>
        </w:rPr>
        <w:t>s s</w:t>
      </w:r>
      <w:r w:rsidR="00EE1905" w:rsidRPr="00EE1905">
        <w:rPr>
          <w:rFonts w:ascii="Times New Roman" w:eastAsia="Times New Roman" w:hAnsi="Times New Roman" w:cs="Times New Roman"/>
          <w:lang w:eastAsia="ko-KR"/>
        </w:rPr>
        <w:t>hortly after the concrete is placed in the form</w:t>
      </w:r>
      <w:r w:rsidR="00EE1905">
        <w:rPr>
          <w:rFonts w:ascii="Times New Roman" w:eastAsia="Times New Roman" w:hAnsi="Times New Roman" w:cs="Times New Roman"/>
          <w:lang w:eastAsia="ko-KR"/>
        </w:rPr>
        <w:t>,</w:t>
      </w:r>
      <w:r w:rsidRPr="00EE1905">
        <w:rPr>
          <w:rFonts w:ascii="Times New Roman" w:eastAsia="Times New Roman" w:hAnsi="Times New Roman" w:cs="Times New Roman"/>
          <w:lang w:eastAsia="ko-KR"/>
        </w:rPr>
        <w:t xml:space="preserve"> and the concrete will set and begin to harden</w:t>
      </w:r>
      <w:r w:rsidR="0004561D">
        <w:rPr>
          <w:rFonts w:ascii="Times New Roman" w:eastAsia="Times New Roman" w:hAnsi="Times New Roman" w:cs="Times New Roman"/>
          <w:lang w:eastAsia="ko-KR"/>
        </w:rPr>
        <w:t>.</w:t>
      </w:r>
      <w:r w:rsidR="00EE1905" w:rsidRPr="00EE1905">
        <w:rPr>
          <w:rFonts w:ascii="Times New Roman" w:eastAsia="Times New Roman" w:hAnsi="Times New Roman" w:cs="Times New Roman"/>
          <w:lang w:eastAsia="ko-KR"/>
        </w:rPr>
        <w:t xml:space="preserve"> </w:t>
      </w:r>
      <w:r w:rsidRPr="00EE1905">
        <w:rPr>
          <w:rFonts w:ascii="Times New Roman" w:eastAsia="Times New Roman" w:hAnsi="Times New Roman" w:cs="Times New Roman"/>
          <w:lang w:eastAsia="ko-KR"/>
        </w:rPr>
        <w:t xml:space="preserve">This process is </w:t>
      </w:r>
      <w:r w:rsidR="0004561D">
        <w:rPr>
          <w:rFonts w:ascii="Times New Roman" w:eastAsia="Times New Roman" w:hAnsi="Times New Roman" w:cs="Times New Roman"/>
          <w:lang w:eastAsia="ko-KR"/>
        </w:rPr>
        <w:t xml:space="preserve">very </w:t>
      </w:r>
      <w:r w:rsidRPr="00EE1905">
        <w:rPr>
          <w:rFonts w:ascii="Times New Roman" w:eastAsia="Times New Roman" w:hAnsi="Times New Roman" w:cs="Times New Roman"/>
          <w:lang w:eastAsia="ko-KR"/>
        </w:rPr>
        <w:t>complex</w:t>
      </w:r>
      <w:r w:rsidR="0004561D">
        <w:rPr>
          <w:rFonts w:ascii="Times New Roman" w:eastAsia="Times New Roman" w:hAnsi="Times New Roman" w:cs="Times New Roman"/>
          <w:lang w:eastAsia="ko-KR"/>
        </w:rPr>
        <w:t>,</w:t>
      </w:r>
      <w:r w:rsidRPr="00EE1905">
        <w:rPr>
          <w:rFonts w:ascii="Times New Roman" w:eastAsia="Times New Roman" w:hAnsi="Times New Roman" w:cs="Times New Roman"/>
          <w:lang w:eastAsia="ko-KR"/>
        </w:rPr>
        <w:t xml:space="preserve"> and not all</w:t>
      </w:r>
      <w:r w:rsidR="0004561D">
        <w:rPr>
          <w:rFonts w:ascii="Times New Roman" w:eastAsia="Times New Roman" w:hAnsi="Times New Roman" w:cs="Times New Roman"/>
          <w:lang w:eastAsia="ko-KR"/>
        </w:rPr>
        <w:t xml:space="preserve"> of</w:t>
      </w:r>
      <w:r w:rsidRPr="00EE1905">
        <w:rPr>
          <w:rFonts w:ascii="Times New Roman" w:eastAsia="Times New Roman" w:hAnsi="Times New Roman" w:cs="Times New Roman"/>
          <w:lang w:eastAsia="ko-KR"/>
        </w:rPr>
        <w:t xml:space="preserve"> its phases are well understood</w:t>
      </w:r>
      <w:r w:rsidR="0004561D">
        <w:rPr>
          <w:rFonts w:ascii="Times New Roman" w:eastAsia="Times New Roman" w:hAnsi="Times New Roman" w:cs="Times New Roman"/>
          <w:lang w:eastAsia="ko-KR"/>
        </w:rPr>
        <w:t xml:space="preserve"> and characterized.</w:t>
      </w:r>
      <w:r w:rsidRPr="00EE1905">
        <w:rPr>
          <w:rFonts w:ascii="Times New Roman" w:eastAsia="Times New Roman" w:hAnsi="Times New Roman" w:cs="Times New Roman"/>
          <w:lang w:eastAsia="ko-KR"/>
        </w:rPr>
        <w:t xml:space="preserve"> </w:t>
      </w:r>
      <w:r w:rsidR="0004561D">
        <w:rPr>
          <w:rFonts w:ascii="Times New Roman" w:eastAsia="Times New Roman" w:hAnsi="Times New Roman" w:cs="Times New Roman"/>
          <w:lang w:eastAsia="ko-KR"/>
        </w:rPr>
        <w:t>Nevertheless</w:t>
      </w:r>
      <w:r w:rsidRPr="00EE1905">
        <w:rPr>
          <w:rFonts w:ascii="Times New Roman" w:eastAsia="Times New Roman" w:hAnsi="Times New Roman" w:cs="Times New Roman"/>
          <w:lang w:eastAsia="ko-KR"/>
        </w:rPr>
        <w:t>, the concrete should achieve its intended design strength and stiffness</w:t>
      </w:r>
      <w:r w:rsidR="0004561D" w:rsidRPr="0004561D">
        <w:rPr>
          <w:rFonts w:ascii="Times New Roman" w:eastAsia="Times New Roman" w:hAnsi="Times New Roman" w:cs="Times New Roman"/>
          <w:lang w:eastAsia="ko-KR"/>
        </w:rPr>
        <w:t xml:space="preserve"> </w:t>
      </w:r>
      <w:r w:rsidR="0004561D" w:rsidRPr="00EE1905">
        <w:rPr>
          <w:rFonts w:ascii="Times New Roman" w:eastAsia="Times New Roman" w:hAnsi="Times New Roman" w:cs="Times New Roman"/>
          <w:lang w:eastAsia="ko-KR"/>
        </w:rPr>
        <w:t>at about 14 to 28 days after casting</w:t>
      </w:r>
      <w:r w:rsidRPr="00EE1905">
        <w:rPr>
          <w:rFonts w:ascii="Times New Roman" w:eastAsia="Times New Roman" w:hAnsi="Times New Roman" w:cs="Times New Roman"/>
          <w:lang w:eastAsia="ko-KR"/>
        </w:rPr>
        <w:t>.  At this point</w:t>
      </w:r>
      <w:r w:rsidR="0004561D">
        <w:rPr>
          <w:rFonts w:ascii="Times New Roman" w:eastAsia="Times New Roman" w:hAnsi="Times New Roman" w:cs="Times New Roman"/>
          <w:lang w:eastAsia="ko-KR"/>
        </w:rPr>
        <w:t>,</w:t>
      </w:r>
      <w:r w:rsidRPr="00EE1905">
        <w:rPr>
          <w:rFonts w:ascii="Times New Roman" w:eastAsia="Times New Roman" w:hAnsi="Times New Roman" w:cs="Times New Roman"/>
          <w:lang w:eastAsia="ko-KR"/>
        </w:rPr>
        <w:t xml:space="preserve"> a series of tests will be conducted on concrete cylinders cast at the time of placement to determine the concrete’s compressive and tensile strengths, </w:t>
      </w:r>
      <w:r w:rsidR="0004561D">
        <w:rPr>
          <w:rFonts w:ascii="Times New Roman" w:eastAsia="Times New Roman" w:hAnsi="Times New Roman" w:cs="Times New Roman"/>
          <w:lang w:eastAsia="ko-KR"/>
        </w:rPr>
        <w:t>as well as on occasion</w:t>
      </w:r>
      <w:ins w:id="0" w:author="User 1" w:date="2017-03-09T08:01:00Z">
        <w:r w:rsidR="00B7294D">
          <w:rPr>
            <w:rFonts w:ascii="Times New Roman" w:eastAsia="Times New Roman" w:hAnsi="Times New Roman" w:cs="Times New Roman"/>
            <w:lang w:eastAsia="ko-KR"/>
          </w:rPr>
          <w:t>,</w:t>
        </w:r>
      </w:ins>
      <w:r w:rsidRPr="00EE1905">
        <w:rPr>
          <w:rFonts w:ascii="Times New Roman" w:eastAsia="Times New Roman" w:hAnsi="Times New Roman" w:cs="Times New Roman"/>
          <w:lang w:eastAsia="ko-KR"/>
        </w:rPr>
        <w:t xml:space="preserve"> its stiffness.</w:t>
      </w:r>
    </w:p>
    <w:p w14:paraId="5DC86C2E" w14:textId="77777777" w:rsidR="0028504D" w:rsidRPr="00EE1905" w:rsidRDefault="0028504D" w:rsidP="0028504D">
      <w:pPr>
        <w:spacing w:before="0" w:after="0"/>
        <w:jc w:val="both"/>
        <w:rPr>
          <w:rFonts w:ascii="Times New Roman" w:eastAsia="Times New Roman" w:hAnsi="Times New Roman" w:cs="Times New Roman"/>
          <w:lang w:eastAsia="ko-KR"/>
        </w:rPr>
      </w:pPr>
    </w:p>
    <w:p w14:paraId="6CEB15D2" w14:textId="677B00F6" w:rsidR="0028504D" w:rsidRPr="00EE1905" w:rsidDel="00C65E19" w:rsidRDefault="0028504D" w:rsidP="0028504D">
      <w:pPr>
        <w:spacing w:before="0" w:after="0"/>
        <w:jc w:val="both"/>
        <w:rPr>
          <w:del w:id="1" w:author="Amy Barrett" w:date="2017-03-17T15:09:00Z"/>
          <w:rFonts w:ascii="Times New Roman" w:eastAsia="Times New Roman" w:hAnsi="Times New Roman" w:cs="Times New Roman"/>
          <w:lang w:eastAsia="ko-KR"/>
        </w:rPr>
      </w:pPr>
      <w:r w:rsidRPr="00EE1905">
        <w:rPr>
          <w:rFonts w:ascii="Times New Roman" w:eastAsia="Times New Roman" w:hAnsi="Times New Roman" w:cs="Times New Roman"/>
          <w:lang w:eastAsia="ko-KR"/>
        </w:rPr>
        <w:t>The obje</w:t>
      </w:r>
      <w:r w:rsidR="003908CC" w:rsidRPr="00EE1905">
        <w:rPr>
          <w:rFonts w:ascii="Times New Roman" w:eastAsia="Times New Roman" w:hAnsi="Times New Roman" w:cs="Times New Roman"/>
          <w:lang w:eastAsia="ko-KR"/>
        </w:rPr>
        <w:t>ctives of this experiment are</w:t>
      </w:r>
      <w:r w:rsidR="0004561D">
        <w:rPr>
          <w:rFonts w:ascii="Times New Roman" w:eastAsia="Times New Roman" w:hAnsi="Times New Roman" w:cs="Times New Roman"/>
          <w:lang w:eastAsia="ko-KR"/>
        </w:rPr>
        <w:t xml:space="preserve"> threefold</w:t>
      </w:r>
      <w:r w:rsidR="003908CC" w:rsidRPr="00EE1905">
        <w:rPr>
          <w:rFonts w:ascii="Times New Roman" w:eastAsia="Times New Roman" w:hAnsi="Times New Roman" w:cs="Times New Roman"/>
          <w:lang w:eastAsia="ko-KR"/>
        </w:rPr>
        <w:t xml:space="preserve">: </w:t>
      </w:r>
      <w:r w:rsidRPr="00EE1905">
        <w:rPr>
          <w:rFonts w:ascii="Times New Roman" w:eastAsia="Times New Roman" w:hAnsi="Times New Roman" w:cs="Times New Roman"/>
          <w:lang w:eastAsia="ko-KR"/>
        </w:rPr>
        <w:t xml:space="preserve">(1) to </w:t>
      </w:r>
      <w:r w:rsidR="00015B6D" w:rsidRPr="00EE1905">
        <w:rPr>
          <w:rFonts w:ascii="Times New Roman" w:eastAsia="Times New Roman" w:hAnsi="Times New Roman" w:cs="Times New Roman"/>
          <w:lang w:eastAsia="ko-KR"/>
        </w:rPr>
        <w:t>conduct compressive cylinder tests to determine the 7</w:t>
      </w:r>
      <w:r w:rsidR="0004561D">
        <w:rPr>
          <w:rFonts w:ascii="Times New Roman" w:eastAsia="Times New Roman" w:hAnsi="Times New Roman" w:cs="Times New Roman"/>
          <w:lang w:eastAsia="ko-KR"/>
        </w:rPr>
        <w:t>-</w:t>
      </w:r>
      <w:r w:rsidR="00015B6D" w:rsidRPr="00EE1905">
        <w:rPr>
          <w:rFonts w:ascii="Times New Roman" w:eastAsia="Times New Roman" w:hAnsi="Times New Roman" w:cs="Times New Roman"/>
          <w:lang w:eastAsia="ko-KR"/>
        </w:rPr>
        <w:t>, 14</w:t>
      </w:r>
      <w:r w:rsidR="0004561D">
        <w:rPr>
          <w:rFonts w:ascii="Times New Roman" w:eastAsia="Times New Roman" w:hAnsi="Times New Roman" w:cs="Times New Roman"/>
          <w:lang w:eastAsia="ko-KR"/>
        </w:rPr>
        <w:t>-,</w:t>
      </w:r>
      <w:r w:rsidR="00015B6D" w:rsidRPr="00EE1905">
        <w:rPr>
          <w:rFonts w:ascii="Times New Roman" w:eastAsia="Times New Roman" w:hAnsi="Times New Roman" w:cs="Times New Roman"/>
          <w:lang w:eastAsia="ko-KR"/>
        </w:rPr>
        <w:t xml:space="preserve"> and 28-day strength of concrete, (2)</w:t>
      </w:r>
      <w:r w:rsidR="00BA0950" w:rsidRPr="00EE1905">
        <w:rPr>
          <w:rFonts w:ascii="Times New Roman" w:eastAsia="Times New Roman" w:hAnsi="Times New Roman" w:cs="Times New Roman"/>
          <w:lang w:eastAsia="ko-KR"/>
        </w:rPr>
        <w:t xml:space="preserve"> </w:t>
      </w:r>
      <w:r w:rsidR="00BA0950">
        <w:rPr>
          <w:rFonts w:ascii="Times New Roman" w:eastAsia="Times New Roman" w:hAnsi="Times New Roman" w:cs="Times New Roman"/>
          <w:lang w:eastAsia="ko-KR"/>
        </w:rPr>
        <w:t xml:space="preserve">to determine </w:t>
      </w:r>
      <w:r w:rsidR="00BA0950" w:rsidRPr="00EE1905">
        <w:rPr>
          <w:rFonts w:ascii="Times New Roman" w:eastAsia="Times New Roman" w:hAnsi="Times New Roman" w:cs="Times New Roman"/>
          <w:lang w:eastAsia="ko-KR"/>
        </w:rPr>
        <w:t>the modulus of elasticity at 28 days</w:t>
      </w:r>
      <w:r w:rsidR="00015B6D" w:rsidRPr="00EE1905">
        <w:rPr>
          <w:rFonts w:ascii="Times New Roman" w:eastAsia="Times New Roman" w:hAnsi="Times New Roman" w:cs="Times New Roman"/>
          <w:lang w:eastAsia="ko-KR"/>
        </w:rPr>
        <w:t xml:space="preserve">, and (3) </w:t>
      </w:r>
      <w:r w:rsidR="0004561D">
        <w:rPr>
          <w:rFonts w:ascii="Times New Roman" w:eastAsia="Times New Roman" w:hAnsi="Times New Roman" w:cs="Times New Roman"/>
          <w:lang w:eastAsia="ko-KR"/>
        </w:rPr>
        <w:t xml:space="preserve">to </w:t>
      </w:r>
      <w:r w:rsidR="00BA0950">
        <w:rPr>
          <w:rFonts w:ascii="Times New Roman" w:eastAsia="Times New Roman" w:hAnsi="Times New Roman" w:cs="Times New Roman"/>
          <w:lang w:eastAsia="ko-KR"/>
        </w:rPr>
        <w:t xml:space="preserve">demonstrate the use of a simple non-destructive test to determine </w:t>
      </w:r>
      <w:r w:rsidR="00BA0950" w:rsidRPr="00133F2A">
        <w:rPr>
          <w:rFonts w:ascii="Times New Roman" w:eastAsia="Times New Roman" w:hAnsi="Times New Roman" w:cs="Times New Roman"/>
          <w:i/>
          <w:lang w:eastAsia="ko-KR"/>
          <w:rPrChange w:id="2" w:author="Amy Barrett" w:date="2017-03-17T15:13:00Z">
            <w:rPr>
              <w:rFonts w:ascii="Times New Roman" w:eastAsia="Times New Roman" w:hAnsi="Times New Roman" w:cs="Times New Roman"/>
              <w:lang w:eastAsia="ko-KR"/>
            </w:rPr>
          </w:rPrChange>
        </w:rPr>
        <w:t>in situ</w:t>
      </w:r>
      <w:r w:rsidR="00BA0950">
        <w:rPr>
          <w:rFonts w:ascii="Times New Roman" w:eastAsia="Times New Roman" w:hAnsi="Times New Roman" w:cs="Times New Roman"/>
          <w:lang w:eastAsia="ko-KR"/>
        </w:rPr>
        <w:t xml:space="preserve"> concrete strength</w:t>
      </w:r>
      <w:r w:rsidR="0004561D">
        <w:rPr>
          <w:rFonts w:ascii="Times New Roman" w:eastAsia="Times New Roman" w:hAnsi="Times New Roman" w:cs="Times New Roman"/>
          <w:lang w:eastAsia="ko-KR"/>
        </w:rPr>
        <w:t xml:space="preserve">. </w:t>
      </w:r>
    </w:p>
    <w:p w14:paraId="68EB6110" w14:textId="28F78E09" w:rsidR="00D213BE" w:rsidRPr="00EE1905" w:rsidRDefault="00D213BE" w:rsidP="00C65E19">
      <w:pPr>
        <w:spacing w:before="0" w:after="0"/>
        <w:jc w:val="both"/>
        <w:rPr>
          <w:rFonts w:ascii="Times New Roman" w:eastAsia="Times New Roman" w:hAnsi="Times New Roman" w:cs="Times New Roman"/>
        </w:rPr>
        <w:pPrChange w:id="3" w:author="Amy Barrett" w:date="2017-03-17T15:09:00Z">
          <w:pPr/>
        </w:pPrChange>
      </w:pPr>
    </w:p>
    <w:p w14:paraId="3C10C656" w14:textId="1C24BAA8" w:rsidR="00D213BE" w:rsidRPr="00EE1905" w:rsidRDefault="00D213BE" w:rsidP="001223E1">
      <w:pPr>
        <w:rPr>
          <w:rFonts w:ascii="Times New Roman" w:eastAsia="Times New Roman" w:hAnsi="Times New Roman" w:cs="Times New Roman"/>
          <w:b/>
        </w:rPr>
      </w:pPr>
      <w:r w:rsidRPr="00EE1905">
        <w:rPr>
          <w:rFonts w:ascii="Times New Roman" w:eastAsia="Times New Roman" w:hAnsi="Times New Roman" w:cs="Times New Roman"/>
          <w:b/>
        </w:rPr>
        <w:t>Pr</w:t>
      </w:r>
      <w:r w:rsidR="001C6017" w:rsidRPr="00EE1905">
        <w:rPr>
          <w:rFonts w:ascii="Times New Roman" w:eastAsia="Times New Roman" w:hAnsi="Times New Roman" w:cs="Times New Roman"/>
          <w:b/>
        </w:rPr>
        <w:t>inciples</w:t>
      </w:r>
      <w:r w:rsidRPr="00EE1905">
        <w:rPr>
          <w:rFonts w:ascii="Times New Roman" w:eastAsia="Times New Roman" w:hAnsi="Times New Roman" w:cs="Times New Roman"/>
          <w:b/>
        </w:rPr>
        <w:t>:</w:t>
      </w:r>
    </w:p>
    <w:p w14:paraId="3A8FBF3D" w14:textId="4FB7A0C4" w:rsidR="005838AA" w:rsidRDefault="00513043" w:rsidP="00E94EA7">
      <w:pPr>
        <w:rPr>
          <w:rFonts w:ascii="Times New Roman" w:eastAsia="Times New Roman" w:hAnsi="Times New Roman" w:cs="Times New Roman"/>
        </w:rPr>
      </w:pPr>
      <w:r w:rsidRPr="00EE1905">
        <w:rPr>
          <w:rFonts w:ascii="Times New Roman" w:eastAsia="Times New Roman" w:hAnsi="Times New Roman" w:cs="Times New Roman"/>
        </w:rPr>
        <w:t xml:space="preserve">As soon as the concrete is </w:t>
      </w:r>
      <w:r w:rsidR="007D67F8">
        <w:rPr>
          <w:rFonts w:ascii="Times New Roman" w:eastAsia="Times New Roman" w:hAnsi="Times New Roman" w:cs="Times New Roman"/>
        </w:rPr>
        <w:t xml:space="preserve">mixed and </w:t>
      </w:r>
      <w:r w:rsidRPr="00EE1905">
        <w:rPr>
          <w:rFonts w:ascii="Times New Roman" w:eastAsia="Times New Roman" w:hAnsi="Times New Roman" w:cs="Times New Roman"/>
        </w:rPr>
        <w:t xml:space="preserve">placed in the forms, the hydration process will begin. </w:t>
      </w:r>
      <w:r w:rsidR="00FF42BB" w:rsidRPr="00EE1905">
        <w:rPr>
          <w:rFonts w:ascii="Times New Roman" w:eastAsia="Times New Roman" w:hAnsi="Times New Roman" w:cs="Times New Roman"/>
        </w:rPr>
        <w:t>The hydration process starts with the dissolution of the cement in water</w:t>
      </w:r>
      <w:r w:rsidR="00FF42BB">
        <w:rPr>
          <w:rFonts w:ascii="Times New Roman" w:eastAsia="Times New Roman" w:hAnsi="Times New Roman" w:cs="Times New Roman"/>
        </w:rPr>
        <w:t>,</w:t>
      </w:r>
      <w:r w:rsidR="00FF42BB" w:rsidRPr="00EE1905">
        <w:rPr>
          <w:rFonts w:ascii="Times New Roman" w:eastAsia="Times New Roman" w:hAnsi="Times New Roman" w:cs="Times New Roman"/>
        </w:rPr>
        <w:t xml:space="preserve"> which leads to a saturation of ions in the solution</w:t>
      </w:r>
      <w:r w:rsidR="00FF42BB">
        <w:rPr>
          <w:rFonts w:ascii="Times New Roman" w:eastAsia="Times New Roman" w:hAnsi="Times New Roman" w:cs="Times New Roman"/>
        </w:rPr>
        <w:t xml:space="preserve">. </w:t>
      </w:r>
      <w:r w:rsidRPr="00EE1905">
        <w:rPr>
          <w:rFonts w:ascii="Times New Roman" w:eastAsia="Times New Roman" w:hAnsi="Times New Roman" w:cs="Times New Roman"/>
        </w:rPr>
        <w:t xml:space="preserve">The main </w:t>
      </w:r>
      <w:r w:rsidR="00DD5C7A" w:rsidRPr="00EE1905">
        <w:rPr>
          <w:rFonts w:ascii="Times New Roman" w:eastAsia="Times New Roman" w:hAnsi="Times New Roman" w:cs="Times New Roman"/>
        </w:rPr>
        <w:t>constituents</w:t>
      </w:r>
      <w:r w:rsidRPr="00EE1905">
        <w:rPr>
          <w:rFonts w:ascii="Times New Roman" w:eastAsia="Times New Roman" w:hAnsi="Times New Roman" w:cs="Times New Roman"/>
        </w:rPr>
        <w:t xml:space="preserve"> of cement are </w:t>
      </w:r>
      <w:proofErr w:type="spellStart"/>
      <w:r w:rsidR="00E94EA7" w:rsidRPr="00EE1905">
        <w:rPr>
          <w:rFonts w:ascii="Times New Roman" w:eastAsia="Times New Roman" w:hAnsi="Times New Roman" w:cs="Times New Roman"/>
        </w:rPr>
        <w:t>tricalcium</w:t>
      </w:r>
      <w:proofErr w:type="spellEnd"/>
      <w:r w:rsidR="00E94EA7" w:rsidRPr="00EE1905">
        <w:rPr>
          <w:rFonts w:ascii="Times New Roman" w:eastAsia="Times New Roman" w:hAnsi="Times New Roman" w:cs="Times New Roman"/>
        </w:rPr>
        <w:t xml:space="preserve"> silicates (C</w:t>
      </w:r>
      <w:r w:rsidR="00E94EA7" w:rsidRPr="00EE1905">
        <w:rPr>
          <w:rFonts w:ascii="Times New Roman" w:eastAsia="Times New Roman" w:hAnsi="Times New Roman" w:cs="Times New Roman"/>
          <w:vertAlign w:val="subscript"/>
        </w:rPr>
        <w:t>3</w:t>
      </w:r>
      <w:r w:rsidR="00E94EA7" w:rsidRPr="00EE1905">
        <w:rPr>
          <w:rFonts w:ascii="Times New Roman" w:eastAsia="Times New Roman" w:hAnsi="Times New Roman" w:cs="Times New Roman"/>
        </w:rPr>
        <w:t xml:space="preserve">S, about 45-60%), </w:t>
      </w:r>
      <w:proofErr w:type="spellStart"/>
      <w:r w:rsidR="00E94EA7" w:rsidRPr="00EE1905">
        <w:rPr>
          <w:rFonts w:ascii="Times New Roman" w:eastAsia="Times New Roman" w:hAnsi="Times New Roman" w:cs="Times New Roman"/>
        </w:rPr>
        <w:t>dicalcium</w:t>
      </w:r>
      <w:proofErr w:type="spellEnd"/>
      <w:r w:rsidR="00E94EA7" w:rsidRPr="00EE1905">
        <w:rPr>
          <w:rFonts w:ascii="Times New Roman" w:eastAsia="Times New Roman" w:hAnsi="Times New Roman" w:cs="Times New Roman"/>
        </w:rPr>
        <w:t xml:space="preserve"> silicates (C</w:t>
      </w:r>
      <w:r w:rsidR="00E94EA7" w:rsidRPr="00EE1905">
        <w:rPr>
          <w:rFonts w:ascii="Times New Roman" w:eastAsia="Times New Roman" w:hAnsi="Times New Roman" w:cs="Times New Roman"/>
          <w:vertAlign w:val="subscript"/>
        </w:rPr>
        <w:t>2</w:t>
      </w:r>
      <w:r w:rsidR="00E94EA7" w:rsidRPr="00EE1905">
        <w:rPr>
          <w:rFonts w:ascii="Times New Roman" w:eastAsia="Times New Roman" w:hAnsi="Times New Roman" w:cs="Times New Roman"/>
        </w:rPr>
        <w:t xml:space="preserve">S, 15-30%), </w:t>
      </w:r>
      <w:proofErr w:type="spellStart"/>
      <w:r w:rsidR="00E94EA7" w:rsidRPr="00EE1905">
        <w:rPr>
          <w:rFonts w:ascii="Times New Roman" w:eastAsia="Times New Roman" w:hAnsi="Times New Roman" w:cs="Times New Roman"/>
        </w:rPr>
        <w:t>tricalcium</w:t>
      </w:r>
      <w:proofErr w:type="spellEnd"/>
      <w:r w:rsidR="00E94EA7" w:rsidRPr="00EE1905">
        <w:rPr>
          <w:rFonts w:ascii="Times New Roman" w:eastAsia="Times New Roman" w:hAnsi="Times New Roman" w:cs="Times New Roman"/>
        </w:rPr>
        <w:t xml:space="preserve"> aluminates (C</w:t>
      </w:r>
      <w:r w:rsidR="00E94EA7" w:rsidRPr="00EE1905">
        <w:rPr>
          <w:rFonts w:ascii="Times New Roman" w:eastAsia="Times New Roman" w:hAnsi="Times New Roman" w:cs="Times New Roman"/>
          <w:vertAlign w:val="subscript"/>
        </w:rPr>
        <w:t>3</w:t>
      </w:r>
      <w:r w:rsidR="00E94EA7" w:rsidRPr="00EE1905">
        <w:rPr>
          <w:rFonts w:ascii="Times New Roman" w:eastAsia="Times New Roman" w:hAnsi="Times New Roman" w:cs="Times New Roman"/>
        </w:rPr>
        <w:t xml:space="preserve">A, 6-12%), and </w:t>
      </w:r>
      <w:proofErr w:type="spellStart"/>
      <w:r w:rsidR="00E94EA7" w:rsidRPr="00EE1905">
        <w:rPr>
          <w:rFonts w:ascii="Times New Roman" w:eastAsia="Times New Roman" w:hAnsi="Times New Roman" w:cs="Times New Roman"/>
        </w:rPr>
        <w:t>tetracalcium</w:t>
      </w:r>
      <w:proofErr w:type="spellEnd"/>
      <w:r w:rsidR="00E94EA7" w:rsidRPr="00EE1905">
        <w:rPr>
          <w:rFonts w:ascii="Times New Roman" w:eastAsia="Times New Roman" w:hAnsi="Times New Roman" w:cs="Times New Roman"/>
        </w:rPr>
        <w:t xml:space="preserve"> </w:t>
      </w:r>
      <w:proofErr w:type="spellStart"/>
      <w:r w:rsidR="00E94EA7" w:rsidRPr="00EE1905">
        <w:rPr>
          <w:rFonts w:ascii="Times New Roman" w:eastAsia="Times New Roman" w:hAnsi="Times New Roman" w:cs="Times New Roman"/>
        </w:rPr>
        <w:t>aluminoferrites</w:t>
      </w:r>
      <w:proofErr w:type="spellEnd"/>
      <w:r w:rsidR="00E94EA7" w:rsidRPr="00EE1905">
        <w:rPr>
          <w:rFonts w:ascii="Times New Roman" w:eastAsia="Times New Roman" w:hAnsi="Times New Roman" w:cs="Times New Roman"/>
        </w:rPr>
        <w:t xml:space="preserve"> (C</w:t>
      </w:r>
      <w:r w:rsidR="00E94EA7" w:rsidRPr="00EE1905">
        <w:rPr>
          <w:rFonts w:ascii="Times New Roman" w:eastAsia="Times New Roman" w:hAnsi="Times New Roman" w:cs="Times New Roman"/>
          <w:vertAlign w:val="subscript"/>
        </w:rPr>
        <w:t>4</w:t>
      </w:r>
      <w:r w:rsidR="00E94EA7" w:rsidRPr="00EE1905">
        <w:rPr>
          <w:rFonts w:ascii="Times New Roman" w:eastAsia="Times New Roman" w:hAnsi="Times New Roman" w:cs="Times New Roman"/>
        </w:rPr>
        <w:t>AF, 6-8%). In the presence of water, the following main reactions occur:</w:t>
      </w:r>
    </w:p>
    <w:p w14:paraId="3F49D6D0" w14:textId="77777777" w:rsidR="005838AA" w:rsidRPr="00EE1905" w:rsidRDefault="005838AA" w:rsidP="00E94EA7">
      <w:pPr>
        <w:rPr>
          <w:rFonts w:ascii="Times New Roman" w:eastAsia="Times New Roman" w:hAnsi="Times New Roman" w:cs="Times New Roman"/>
        </w:rPr>
      </w:pPr>
    </w:p>
    <w:p w14:paraId="6E78D20B" w14:textId="77777777" w:rsidR="005838AA" w:rsidRDefault="0002164D" w:rsidP="00D65EE2">
      <w:pPr>
        <w:jc w:val="center"/>
        <w:rPr>
          <w:rFonts w:ascii="Times New Roman" w:eastAsia="Times New Roman" w:hAnsi="Times New Roman" w:cs="Times New Roman"/>
          <w:i/>
        </w:rPr>
      </w:pPr>
      <w:r w:rsidRPr="00D65EE2">
        <w:rPr>
          <w:rFonts w:ascii="Times New Roman" w:eastAsia="Times New Roman" w:hAnsi="Times New Roman" w:cs="Times New Roman"/>
          <w:i/>
          <w:position w:val="-78"/>
        </w:rPr>
        <w:object w:dxaOrig="4620" w:dyaOrig="1720" w14:anchorId="33E216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0.25pt;height:86.25pt" o:ole="">
            <v:imagedata r:id="rId8" o:title=""/>
          </v:shape>
          <o:OLEObject Type="Embed" ProgID="Equation.3" ShapeID="_x0000_i1025" DrawAspect="Content" ObjectID="_1551269866" r:id="rId9"/>
        </w:object>
      </w:r>
      <w:r w:rsidR="005838AA" w:rsidRPr="005838AA" w:rsidDel="005838AA">
        <w:rPr>
          <w:rFonts w:ascii="Times New Roman" w:eastAsia="Times New Roman" w:hAnsi="Times New Roman" w:cs="Times New Roman"/>
          <w:i/>
        </w:rPr>
        <w:t xml:space="preserve"> </w:t>
      </w:r>
    </w:p>
    <w:p w14:paraId="34339BB7" w14:textId="5589296A" w:rsidR="00725117" w:rsidRPr="00EE1905" w:rsidRDefault="00FF42BB">
      <w:pPr>
        <w:rPr>
          <w:rFonts w:ascii="Times New Roman" w:eastAsia="Times New Roman" w:hAnsi="Times New Roman" w:cs="Times New Roman"/>
        </w:rPr>
      </w:pPr>
      <w:r>
        <w:rPr>
          <w:rFonts w:ascii="Times New Roman" w:eastAsia="Times New Roman" w:hAnsi="Times New Roman" w:cs="Times New Roman"/>
        </w:rPr>
        <w:t xml:space="preserve">After hydration begins, </w:t>
      </w:r>
      <w:r w:rsidR="00E94EA7" w:rsidRPr="00EE1905">
        <w:rPr>
          <w:rFonts w:ascii="Times New Roman" w:eastAsia="Times New Roman" w:hAnsi="Times New Roman" w:cs="Times New Roman"/>
        </w:rPr>
        <w:t xml:space="preserve">calcium </w:t>
      </w:r>
      <w:proofErr w:type="spellStart"/>
      <w:r w:rsidR="00E94EA7" w:rsidRPr="00EE1905">
        <w:rPr>
          <w:rFonts w:ascii="Times New Roman" w:eastAsia="Times New Roman" w:hAnsi="Times New Roman" w:cs="Times New Roman"/>
        </w:rPr>
        <w:t>sulfoaluminate</w:t>
      </w:r>
      <w:proofErr w:type="spellEnd"/>
      <w:r w:rsidR="00E94EA7" w:rsidRPr="00EE1905">
        <w:rPr>
          <w:rFonts w:ascii="Times New Roman" w:eastAsia="Times New Roman" w:hAnsi="Times New Roman" w:cs="Times New Roman"/>
        </w:rPr>
        <w:t xml:space="preserve"> hydrates (</w:t>
      </w:r>
      <w:proofErr w:type="spellStart"/>
      <w:r w:rsidR="00E94EA7" w:rsidRPr="00EE1905">
        <w:rPr>
          <w:rFonts w:ascii="Times New Roman" w:eastAsia="Times New Roman" w:hAnsi="Times New Roman" w:cs="Times New Roman"/>
        </w:rPr>
        <w:t>ettringite</w:t>
      </w:r>
      <w:proofErr w:type="spellEnd"/>
      <w:r w:rsidR="00E94EA7" w:rsidRPr="00EE1905">
        <w:rPr>
          <w:rFonts w:ascii="Times New Roman" w:eastAsia="Times New Roman" w:hAnsi="Times New Roman" w:cs="Times New Roman"/>
        </w:rPr>
        <w:t xml:space="preserve"> – needle-like structures) </w:t>
      </w:r>
      <w:r>
        <w:rPr>
          <w:rFonts w:ascii="Times New Roman" w:eastAsia="Times New Roman" w:hAnsi="Times New Roman" w:cs="Times New Roman"/>
        </w:rPr>
        <w:t xml:space="preserve">rapidly </w:t>
      </w:r>
      <w:r w:rsidR="00E94EA7" w:rsidRPr="00EE1905">
        <w:rPr>
          <w:rFonts w:ascii="Times New Roman" w:eastAsia="Times New Roman" w:hAnsi="Times New Roman" w:cs="Times New Roman"/>
        </w:rPr>
        <w:t>begin to develop</w:t>
      </w:r>
      <w:r>
        <w:rPr>
          <w:rFonts w:ascii="Times New Roman" w:eastAsia="Times New Roman" w:hAnsi="Times New Roman" w:cs="Times New Roman"/>
        </w:rPr>
        <w:t>.</w:t>
      </w:r>
      <w:r w:rsidR="00E94EA7" w:rsidRPr="00EE1905">
        <w:rPr>
          <w:rFonts w:ascii="Times New Roman" w:eastAsia="Times New Roman" w:hAnsi="Times New Roman" w:cs="Times New Roman"/>
        </w:rPr>
        <w:t xml:space="preserve"> </w:t>
      </w:r>
      <w:r>
        <w:rPr>
          <w:rFonts w:ascii="Times New Roman" w:eastAsia="Times New Roman" w:hAnsi="Times New Roman" w:cs="Times New Roman"/>
        </w:rPr>
        <w:t>W</w:t>
      </w:r>
      <w:r w:rsidR="00E94EA7" w:rsidRPr="00EE1905">
        <w:rPr>
          <w:rFonts w:ascii="Times New Roman" w:eastAsia="Times New Roman" w:hAnsi="Times New Roman" w:cs="Times New Roman"/>
        </w:rPr>
        <w:t>ithin a few hours</w:t>
      </w:r>
      <w:r>
        <w:rPr>
          <w:rFonts w:ascii="Times New Roman" w:eastAsia="Times New Roman" w:hAnsi="Times New Roman" w:cs="Times New Roman"/>
        </w:rPr>
        <w:t>,</w:t>
      </w:r>
      <w:r w:rsidR="00E94EA7" w:rsidRPr="00EE1905">
        <w:rPr>
          <w:rFonts w:ascii="Times New Roman" w:eastAsia="Times New Roman" w:hAnsi="Times New Roman" w:cs="Times New Roman"/>
        </w:rPr>
        <w:t xml:space="preserve"> large prismatic crystals of calcium hydroxide and small fibrous crystals of calcium silicate hydrates </w:t>
      </w:r>
      <w:r>
        <w:rPr>
          <w:rFonts w:ascii="Times New Roman" w:eastAsia="Times New Roman" w:hAnsi="Times New Roman" w:cs="Times New Roman"/>
        </w:rPr>
        <w:t xml:space="preserve">will </w:t>
      </w:r>
      <w:r w:rsidR="00E94EA7" w:rsidRPr="00EE1905">
        <w:rPr>
          <w:rFonts w:ascii="Times New Roman" w:eastAsia="Times New Roman" w:hAnsi="Times New Roman" w:cs="Times New Roman"/>
        </w:rPr>
        <w:t xml:space="preserve">appear and begin to fill the space between </w:t>
      </w:r>
      <w:r>
        <w:rPr>
          <w:rFonts w:ascii="Times New Roman" w:eastAsia="Times New Roman" w:hAnsi="Times New Roman" w:cs="Times New Roman"/>
        </w:rPr>
        <w:t>the</w:t>
      </w:r>
      <w:r w:rsidR="00E94EA7" w:rsidRPr="00EE1905">
        <w:rPr>
          <w:rFonts w:ascii="Times New Roman" w:eastAsia="Times New Roman" w:hAnsi="Times New Roman" w:cs="Times New Roman"/>
        </w:rPr>
        <w:t xml:space="preserve"> water and cement. Eventually</w:t>
      </w:r>
      <w:r>
        <w:rPr>
          <w:rFonts w:ascii="Times New Roman" w:eastAsia="Times New Roman" w:hAnsi="Times New Roman" w:cs="Times New Roman"/>
        </w:rPr>
        <w:t>,</w:t>
      </w:r>
      <w:r w:rsidR="00E94EA7" w:rsidRPr="00EE1905">
        <w:rPr>
          <w:rFonts w:ascii="Times New Roman" w:eastAsia="Times New Roman" w:hAnsi="Times New Roman" w:cs="Times New Roman"/>
        </w:rPr>
        <w:t xml:space="preserve"> the </w:t>
      </w:r>
      <w:proofErr w:type="spellStart"/>
      <w:r w:rsidR="00E94EA7" w:rsidRPr="00EE1905">
        <w:rPr>
          <w:rFonts w:ascii="Times New Roman" w:eastAsia="Times New Roman" w:hAnsi="Times New Roman" w:cs="Times New Roman"/>
        </w:rPr>
        <w:t>ettringite</w:t>
      </w:r>
      <w:proofErr w:type="spellEnd"/>
      <w:r w:rsidR="00E94EA7" w:rsidRPr="00EE1905">
        <w:rPr>
          <w:rFonts w:ascii="Times New Roman" w:eastAsia="Times New Roman" w:hAnsi="Times New Roman" w:cs="Times New Roman"/>
        </w:rPr>
        <w:t xml:space="preserve"> </w:t>
      </w:r>
      <w:r w:rsidR="00CD724A">
        <w:rPr>
          <w:rFonts w:ascii="Times New Roman" w:eastAsia="Times New Roman" w:hAnsi="Times New Roman" w:cs="Times New Roman"/>
        </w:rPr>
        <w:t xml:space="preserve">crystals </w:t>
      </w:r>
      <w:r w:rsidR="00E94EA7" w:rsidRPr="00EE1905">
        <w:rPr>
          <w:rFonts w:ascii="Times New Roman" w:eastAsia="Times New Roman" w:hAnsi="Times New Roman" w:cs="Times New Roman"/>
        </w:rPr>
        <w:t xml:space="preserve">may decompose into </w:t>
      </w:r>
      <w:proofErr w:type="spellStart"/>
      <w:r w:rsidR="00E94EA7" w:rsidRPr="00EE1905">
        <w:rPr>
          <w:rFonts w:ascii="Times New Roman" w:eastAsia="Times New Roman" w:hAnsi="Times New Roman" w:cs="Times New Roman"/>
        </w:rPr>
        <w:t>monosulfate</w:t>
      </w:r>
      <w:proofErr w:type="spellEnd"/>
      <w:r w:rsidR="00E94EA7" w:rsidRPr="00EE1905">
        <w:rPr>
          <w:rFonts w:ascii="Times New Roman" w:eastAsia="Times New Roman" w:hAnsi="Times New Roman" w:cs="Times New Roman"/>
        </w:rPr>
        <w:t xml:space="preserve"> hydrates. </w:t>
      </w:r>
      <w:r w:rsidR="00CD724A">
        <w:rPr>
          <w:rFonts w:ascii="Times New Roman" w:eastAsia="Times New Roman" w:hAnsi="Times New Roman" w:cs="Times New Roman"/>
        </w:rPr>
        <w:t>T</w:t>
      </w:r>
      <w:r w:rsidR="00E94EA7" w:rsidRPr="00EE1905">
        <w:rPr>
          <w:rFonts w:ascii="Times New Roman" w:eastAsia="Times New Roman" w:hAnsi="Times New Roman" w:cs="Times New Roman"/>
        </w:rPr>
        <w:t>he calcium silicate hydrates</w:t>
      </w:r>
      <w:r w:rsidR="00214783">
        <w:rPr>
          <w:rFonts w:ascii="Times New Roman" w:eastAsia="Times New Roman" w:hAnsi="Times New Roman" w:cs="Times New Roman"/>
        </w:rPr>
        <w:t>’</w:t>
      </w:r>
      <w:r w:rsidR="00E94EA7" w:rsidRPr="00EE1905">
        <w:rPr>
          <w:rFonts w:ascii="Times New Roman" w:eastAsia="Times New Roman" w:hAnsi="Times New Roman" w:cs="Times New Roman"/>
        </w:rPr>
        <w:t xml:space="preserve"> (CSH)</w:t>
      </w:r>
      <w:r w:rsidR="00725117" w:rsidRPr="00EE1905">
        <w:rPr>
          <w:rFonts w:ascii="Times New Roman" w:hAnsi="Times New Roman" w:cs="Times New Roman"/>
        </w:rPr>
        <w:t xml:space="preserve"> </w:t>
      </w:r>
      <w:r w:rsidR="00725117" w:rsidRPr="00EE1905">
        <w:rPr>
          <w:rFonts w:ascii="Times New Roman" w:eastAsia="Times New Roman" w:hAnsi="Times New Roman" w:cs="Times New Roman"/>
        </w:rPr>
        <w:t>structure ranges from poorly crystalline to amorphous, occup</w:t>
      </w:r>
      <w:r w:rsidR="00214783">
        <w:rPr>
          <w:rFonts w:ascii="Times New Roman" w:eastAsia="Times New Roman" w:hAnsi="Times New Roman" w:cs="Times New Roman"/>
        </w:rPr>
        <w:t>ies</w:t>
      </w:r>
      <w:r w:rsidR="00725117" w:rsidRPr="00EE1905">
        <w:rPr>
          <w:rFonts w:ascii="Times New Roman" w:eastAsia="Times New Roman" w:hAnsi="Times New Roman" w:cs="Times New Roman"/>
        </w:rPr>
        <w:t xml:space="preserve"> 50-60% of the solid volume of the hydrated cement paste, and </w:t>
      </w:r>
      <w:r w:rsidR="00214783">
        <w:rPr>
          <w:rFonts w:ascii="Times New Roman" w:eastAsia="Times New Roman" w:hAnsi="Times New Roman" w:cs="Times New Roman"/>
        </w:rPr>
        <w:t>has</w:t>
      </w:r>
      <w:r w:rsidR="00214783" w:rsidRPr="00EE1905">
        <w:rPr>
          <w:rFonts w:ascii="Times New Roman" w:eastAsia="Times New Roman" w:hAnsi="Times New Roman" w:cs="Times New Roman"/>
        </w:rPr>
        <w:t xml:space="preserve"> </w:t>
      </w:r>
      <w:r w:rsidR="00725117" w:rsidRPr="00EE1905">
        <w:rPr>
          <w:rFonts w:ascii="Times New Roman" w:eastAsia="Times New Roman" w:hAnsi="Times New Roman" w:cs="Times New Roman"/>
        </w:rPr>
        <w:t>a huge surface area (100-700 m</w:t>
      </w:r>
      <w:r w:rsidR="00725117" w:rsidRPr="00D65EE2">
        <w:rPr>
          <w:rFonts w:ascii="Times New Roman" w:eastAsia="Times New Roman" w:hAnsi="Times New Roman" w:cs="Times New Roman"/>
          <w:vertAlign w:val="superscript"/>
        </w:rPr>
        <w:t>2</w:t>
      </w:r>
      <w:r w:rsidR="00725117" w:rsidRPr="00EE1905">
        <w:rPr>
          <w:rFonts w:ascii="Times New Roman" w:eastAsia="Times New Roman" w:hAnsi="Times New Roman" w:cs="Times New Roman"/>
        </w:rPr>
        <w:t>/g). The CSH</w:t>
      </w:r>
      <w:r w:rsidR="00214783">
        <w:rPr>
          <w:rFonts w:ascii="Times New Roman" w:eastAsia="Times New Roman" w:hAnsi="Times New Roman" w:cs="Times New Roman"/>
        </w:rPr>
        <w:t>s</w:t>
      </w:r>
      <w:r w:rsidR="00725117" w:rsidRPr="00EE1905">
        <w:rPr>
          <w:rFonts w:ascii="Times New Roman" w:eastAsia="Times New Roman" w:hAnsi="Times New Roman" w:cs="Times New Roman"/>
        </w:rPr>
        <w:t xml:space="preserve"> derive their strength from covalent</w:t>
      </w:r>
      <w:r w:rsidR="00214783">
        <w:rPr>
          <w:rFonts w:ascii="Times New Roman" w:eastAsia="Times New Roman" w:hAnsi="Times New Roman" w:cs="Times New Roman"/>
        </w:rPr>
        <w:t xml:space="preserve"> and </w:t>
      </w:r>
      <w:r w:rsidR="00725117" w:rsidRPr="00EE1905">
        <w:rPr>
          <w:rFonts w:ascii="Times New Roman" w:eastAsia="Times New Roman" w:hAnsi="Times New Roman" w:cs="Times New Roman"/>
        </w:rPr>
        <w:t>ionic bonding (</w:t>
      </w:r>
      <w:r w:rsidR="00C310AC" w:rsidRPr="00EE1905">
        <w:rPr>
          <w:rFonts w:ascii="Times New Roman" w:eastAsia="Times New Roman" w:hAnsi="Times New Roman" w:cs="Times New Roman"/>
        </w:rPr>
        <w:t>~65%)</w:t>
      </w:r>
      <w:r w:rsidR="00214783">
        <w:rPr>
          <w:rFonts w:ascii="Times New Roman" w:eastAsia="Times New Roman" w:hAnsi="Times New Roman" w:cs="Times New Roman"/>
        </w:rPr>
        <w:t>, as well as</w:t>
      </w:r>
      <w:r w:rsidR="00C310AC" w:rsidRPr="00EE1905">
        <w:rPr>
          <w:rFonts w:ascii="Times New Roman" w:eastAsia="Times New Roman" w:hAnsi="Times New Roman" w:cs="Times New Roman"/>
        </w:rPr>
        <w:t xml:space="preserve"> </w:t>
      </w:r>
      <w:r w:rsidR="00214783">
        <w:rPr>
          <w:rFonts w:ascii="Times New Roman" w:eastAsia="Times New Roman" w:hAnsi="Times New Roman" w:cs="Times New Roman"/>
        </w:rPr>
        <w:t>v</w:t>
      </w:r>
      <w:r w:rsidR="00C310AC" w:rsidRPr="00EE1905">
        <w:rPr>
          <w:rFonts w:ascii="Times New Roman" w:eastAsia="Times New Roman" w:hAnsi="Times New Roman" w:cs="Times New Roman"/>
        </w:rPr>
        <w:t xml:space="preserve">an </w:t>
      </w:r>
      <w:r w:rsidR="00214783">
        <w:rPr>
          <w:rFonts w:ascii="Times New Roman" w:eastAsia="Times New Roman" w:hAnsi="Times New Roman" w:cs="Times New Roman"/>
        </w:rPr>
        <w:t>d</w:t>
      </w:r>
      <w:r w:rsidR="00C310AC" w:rsidRPr="00EE1905">
        <w:rPr>
          <w:rFonts w:ascii="Times New Roman" w:eastAsia="Times New Roman" w:hAnsi="Times New Roman" w:cs="Times New Roman"/>
        </w:rPr>
        <w:t>er Waals bonding</w:t>
      </w:r>
      <w:r w:rsidR="00725117" w:rsidRPr="00EE1905">
        <w:rPr>
          <w:rFonts w:ascii="Times New Roman" w:eastAsia="Times New Roman" w:hAnsi="Times New Roman" w:cs="Times New Roman"/>
        </w:rPr>
        <w:t xml:space="preserve"> (~35%) within the complex structure.</w:t>
      </w:r>
    </w:p>
    <w:p w14:paraId="39980F19" w14:textId="418FBD29" w:rsidR="00725117" w:rsidRPr="00214783" w:rsidRDefault="00725117" w:rsidP="00725117">
      <w:pPr>
        <w:rPr>
          <w:rFonts w:ascii="Times New Roman" w:eastAsia="Times New Roman" w:hAnsi="Times New Roman" w:cs="Times New Roman"/>
        </w:rPr>
      </w:pPr>
      <w:r w:rsidRPr="000B6AB7">
        <w:rPr>
          <w:rFonts w:ascii="Times New Roman" w:eastAsia="Times New Roman" w:hAnsi="Times New Roman" w:cs="Times New Roman"/>
        </w:rPr>
        <w:t xml:space="preserve">From a </w:t>
      </w:r>
      <w:r w:rsidR="00C75769" w:rsidRPr="00D65EE2">
        <w:rPr>
          <w:rFonts w:ascii="Times New Roman" w:eastAsia="Times New Roman" w:hAnsi="Times New Roman" w:cs="Times New Roman"/>
          <w:u w:val="single"/>
        </w:rPr>
        <w:t>material</w:t>
      </w:r>
      <w:r w:rsidR="00214783" w:rsidRPr="00D65EE2">
        <w:rPr>
          <w:rFonts w:ascii="Times New Roman" w:eastAsia="Times New Roman" w:hAnsi="Times New Roman" w:cs="Times New Roman"/>
          <w:u w:val="single"/>
        </w:rPr>
        <w:t>s</w:t>
      </w:r>
      <w:r w:rsidRPr="000B6AB7">
        <w:rPr>
          <w:rFonts w:ascii="Times New Roman" w:eastAsia="Times New Roman" w:hAnsi="Times New Roman" w:cs="Times New Roman"/>
        </w:rPr>
        <w:t xml:space="preserve"> standpoint, the factors </w:t>
      </w:r>
      <w:r w:rsidR="00214783">
        <w:rPr>
          <w:rFonts w:ascii="Times New Roman" w:eastAsia="Times New Roman" w:hAnsi="Times New Roman" w:cs="Times New Roman"/>
        </w:rPr>
        <w:t>that most</w:t>
      </w:r>
      <w:r w:rsidRPr="000B6AB7">
        <w:rPr>
          <w:rFonts w:ascii="Times New Roman" w:eastAsia="Times New Roman" w:hAnsi="Times New Roman" w:cs="Times New Roman"/>
        </w:rPr>
        <w:t xml:space="preserve"> affect con</w:t>
      </w:r>
      <w:r w:rsidRPr="00214783">
        <w:rPr>
          <w:rFonts w:ascii="Times New Roman" w:eastAsia="Times New Roman" w:hAnsi="Times New Roman" w:cs="Times New Roman"/>
        </w:rPr>
        <w:t>crete strength are</w:t>
      </w:r>
      <w:r w:rsidR="00214783" w:rsidRPr="00214783">
        <w:rPr>
          <w:rFonts w:ascii="Times New Roman" w:eastAsia="Times New Roman" w:hAnsi="Times New Roman" w:cs="Times New Roman"/>
        </w:rPr>
        <w:t xml:space="preserve"> as follows</w:t>
      </w:r>
      <w:r w:rsidRPr="00214783">
        <w:rPr>
          <w:rFonts w:ascii="Times New Roman" w:eastAsia="Times New Roman" w:hAnsi="Times New Roman" w:cs="Times New Roman"/>
        </w:rPr>
        <w:t>:</w:t>
      </w:r>
    </w:p>
    <w:p w14:paraId="5D663CF9" w14:textId="69EDEAF3" w:rsidR="00015B6D" w:rsidRPr="00D65EE2" w:rsidRDefault="00725117" w:rsidP="00C75769">
      <w:pPr>
        <w:pStyle w:val="ListParagraph"/>
        <w:widowControl w:val="0"/>
        <w:numPr>
          <w:ilvl w:val="2"/>
          <w:numId w:val="11"/>
        </w:numPr>
        <w:tabs>
          <w:tab w:val="left" w:pos="871"/>
        </w:tabs>
        <w:autoSpaceDE w:val="0"/>
        <w:autoSpaceDN w:val="0"/>
        <w:spacing w:before="228" w:after="0" w:line="225" w:lineRule="auto"/>
        <w:ind w:left="360" w:right="599" w:hanging="360"/>
        <w:contextualSpacing w:val="0"/>
        <w:rPr>
          <w:rFonts w:ascii="Times New Roman" w:hAnsi="Times New Roman" w:cs="Times New Roman"/>
        </w:rPr>
      </w:pPr>
      <w:r w:rsidRPr="00D65EE2">
        <w:rPr>
          <w:rFonts w:ascii="Times New Roman" w:hAnsi="Times New Roman" w:cs="Times New Roman"/>
          <w:b/>
        </w:rPr>
        <w:t>M</w:t>
      </w:r>
      <w:r w:rsidR="00015B6D" w:rsidRPr="00D65EE2">
        <w:rPr>
          <w:rFonts w:ascii="Times New Roman" w:hAnsi="Times New Roman" w:cs="Times New Roman"/>
          <w:b/>
        </w:rPr>
        <w:t>ix</w:t>
      </w:r>
      <w:r w:rsidRPr="00D65EE2">
        <w:rPr>
          <w:rFonts w:ascii="Times New Roman" w:hAnsi="Times New Roman" w:cs="Times New Roman"/>
          <w:b/>
        </w:rPr>
        <w:t xml:space="preserve"> </w:t>
      </w:r>
      <w:r w:rsidR="00015B6D" w:rsidRPr="00D65EE2">
        <w:rPr>
          <w:rFonts w:ascii="Times New Roman" w:hAnsi="Times New Roman" w:cs="Times New Roman"/>
          <w:b/>
        </w:rPr>
        <w:t>proportions</w:t>
      </w:r>
      <w:r w:rsidR="00214783">
        <w:rPr>
          <w:rFonts w:ascii="Times New Roman" w:hAnsi="Times New Roman" w:cs="Times New Roman"/>
        </w:rPr>
        <w:sym w:font="Symbol" w:char="F02D"/>
      </w:r>
      <w:r w:rsidRPr="00D65EE2">
        <w:rPr>
          <w:rFonts w:ascii="Times New Roman" w:hAnsi="Times New Roman" w:cs="Times New Roman"/>
        </w:rPr>
        <w:t xml:space="preserve"> </w:t>
      </w:r>
      <w:r w:rsidR="00214783">
        <w:rPr>
          <w:rFonts w:ascii="Times New Roman" w:hAnsi="Times New Roman" w:cs="Times New Roman"/>
        </w:rPr>
        <w:t>T</w:t>
      </w:r>
      <w:r w:rsidR="00015B6D" w:rsidRPr="00D65EE2">
        <w:rPr>
          <w:rFonts w:ascii="Times New Roman" w:hAnsi="Times New Roman" w:cs="Times New Roman"/>
        </w:rPr>
        <w:t>he</w:t>
      </w:r>
      <w:r w:rsidR="006960A6" w:rsidRPr="00D65EE2">
        <w:rPr>
          <w:rFonts w:ascii="Times New Roman" w:hAnsi="Times New Roman" w:cs="Times New Roman"/>
        </w:rPr>
        <w:t xml:space="preserve"> </w:t>
      </w:r>
      <w:r w:rsidR="00015B6D" w:rsidRPr="00D65EE2">
        <w:rPr>
          <w:rFonts w:ascii="Times New Roman" w:hAnsi="Times New Roman" w:cs="Times New Roman"/>
        </w:rPr>
        <w:t>lower</w:t>
      </w:r>
      <w:r w:rsidR="006960A6" w:rsidRPr="00D65EE2">
        <w:rPr>
          <w:rFonts w:ascii="Times New Roman" w:hAnsi="Times New Roman" w:cs="Times New Roman"/>
        </w:rPr>
        <w:t xml:space="preserve"> </w:t>
      </w:r>
      <w:r w:rsidR="00015B6D" w:rsidRPr="00D65EE2">
        <w:rPr>
          <w:rFonts w:ascii="Times New Roman" w:hAnsi="Times New Roman" w:cs="Times New Roman"/>
        </w:rPr>
        <w:t>the</w:t>
      </w:r>
      <w:r w:rsidR="00CD724A">
        <w:rPr>
          <w:rFonts w:ascii="Times New Roman" w:hAnsi="Times New Roman" w:cs="Times New Roman"/>
        </w:rPr>
        <w:t xml:space="preserve"> water-to-</w:t>
      </w:r>
      <w:proofErr w:type="spellStart"/>
      <w:r w:rsidR="00CD724A">
        <w:rPr>
          <w:rFonts w:ascii="Times New Roman" w:hAnsi="Times New Roman" w:cs="Times New Roman"/>
        </w:rPr>
        <w:t>cemnet</w:t>
      </w:r>
      <w:proofErr w:type="spellEnd"/>
      <w:r w:rsidR="00CD724A">
        <w:rPr>
          <w:rFonts w:ascii="Times New Roman" w:hAnsi="Times New Roman" w:cs="Times New Roman"/>
        </w:rPr>
        <w:t xml:space="preserve"> (</w:t>
      </w:r>
      <w:r w:rsidR="00015B6D" w:rsidRPr="00D65EE2">
        <w:rPr>
          <w:rFonts w:ascii="Times New Roman" w:hAnsi="Times New Roman" w:cs="Times New Roman"/>
          <w:i/>
        </w:rPr>
        <w:t>w/c</w:t>
      </w:r>
      <w:r w:rsidR="00CD724A">
        <w:rPr>
          <w:rFonts w:ascii="Times New Roman" w:hAnsi="Times New Roman" w:cs="Times New Roman"/>
          <w:i/>
        </w:rPr>
        <w:t>)</w:t>
      </w:r>
      <w:r w:rsidR="006960A6" w:rsidRPr="00D65EE2">
        <w:rPr>
          <w:rFonts w:ascii="Times New Roman" w:hAnsi="Times New Roman" w:cs="Times New Roman"/>
          <w:i/>
        </w:rPr>
        <w:t xml:space="preserve"> </w:t>
      </w:r>
      <w:r w:rsidR="00015B6D" w:rsidRPr="00D65EE2">
        <w:rPr>
          <w:rFonts w:ascii="Times New Roman" w:hAnsi="Times New Roman" w:cs="Times New Roman"/>
        </w:rPr>
        <w:t>ratio</w:t>
      </w:r>
      <w:r w:rsidR="00CD724A">
        <w:rPr>
          <w:rFonts w:ascii="Times New Roman" w:hAnsi="Times New Roman" w:cs="Times New Roman"/>
        </w:rPr>
        <w:t xml:space="preserve"> by mass</w:t>
      </w:r>
      <w:r w:rsidR="00015B6D" w:rsidRPr="00D65EE2">
        <w:rPr>
          <w:rFonts w:ascii="Times New Roman" w:hAnsi="Times New Roman" w:cs="Times New Roman"/>
        </w:rPr>
        <w:t>, the higher the</w:t>
      </w:r>
      <w:r w:rsidRPr="00D65EE2">
        <w:rPr>
          <w:rFonts w:ascii="Times New Roman" w:hAnsi="Times New Roman" w:cs="Times New Roman"/>
        </w:rPr>
        <w:t xml:space="preserve"> compressive strength (</w:t>
      </w:r>
      <w:proofErr w:type="spellStart"/>
      <w:r w:rsidR="00015B6D" w:rsidRPr="00D65EE2">
        <w:rPr>
          <w:rFonts w:ascii="Times New Roman" w:hAnsi="Times New Roman" w:cs="Times New Roman"/>
        </w:rPr>
        <w:t>f'</w:t>
      </w:r>
      <w:r w:rsidR="00015B6D" w:rsidRPr="00D65EE2">
        <w:rPr>
          <w:rFonts w:ascii="Times New Roman" w:hAnsi="Times New Roman" w:cs="Times New Roman"/>
          <w:vertAlign w:val="subscript"/>
        </w:rPr>
        <w:t>c</w:t>
      </w:r>
      <w:proofErr w:type="spellEnd"/>
      <w:r w:rsidRPr="00D65EE2">
        <w:rPr>
          <w:rFonts w:ascii="Times New Roman" w:hAnsi="Times New Roman" w:cs="Times New Roman"/>
        </w:rPr>
        <w:t>), tensile strength (</w:t>
      </w:r>
      <w:proofErr w:type="spellStart"/>
      <w:r w:rsidRPr="00D65EE2">
        <w:rPr>
          <w:rFonts w:ascii="Times New Roman" w:hAnsi="Times New Roman" w:cs="Times New Roman"/>
        </w:rPr>
        <w:t>f</w:t>
      </w:r>
      <w:r w:rsidRPr="00D65EE2">
        <w:rPr>
          <w:rFonts w:ascii="Times New Roman" w:hAnsi="Times New Roman" w:cs="Times New Roman"/>
          <w:vertAlign w:val="subscript"/>
        </w:rPr>
        <w:t>t</w:t>
      </w:r>
      <w:proofErr w:type="spellEnd"/>
      <w:r w:rsidRPr="00D65EE2">
        <w:rPr>
          <w:rFonts w:ascii="Times New Roman" w:hAnsi="Times New Roman" w:cs="Times New Roman"/>
        </w:rPr>
        <w:t>)</w:t>
      </w:r>
      <w:r w:rsidR="00214783">
        <w:rPr>
          <w:rFonts w:ascii="Times New Roman" w:hAnsi="Times New Roman" w:cs="Times New Roman"/>
        </w:rPr>
        <w:t>,</w:t>
      </w:r>
      <w:r w:rsidRPr="00D65EE2">
        <w:rPr>
          <w:rFonts w:ascii="Times New Roman" w:hAnsi="Times New Roman" w:cs="Times New Roman"/>
        </w:rPr>
        <w:t xml:space="preserve"> and Young’s modulus (E).</w:t>
      </w:r>
      <w:r w:rsidR="00015B6D" w:rsidRPr="00D65EE2">
        <w:rPr>
          <w:rFonts w:ascii="Times New Roman" w:hAnsi="Times New Roman" w:cs="Times New Roman"/>
        </w:rPr>
        <w:t xml:space="preserve"> Other </w:t>
      </w:r>
      <w:r w:rsidR="00015B6D" w:rsidRPr="00D65EE2">
        <w:rPr>
          <w:rFonts w:ascii="Times New Roman" w:hAnsi="Times New Roman" w:cs="Times New Roman"/>
        </w:rPr>
        <w:lastRenderedPageBreak/>
        <w:t>factors</w:t>
      </w:r>
      <w:r w:rsidR="00214783">
        <w:rPr>
          <w:rFonts w:ascii="Times New Roman" w:hAnsi="Times New Roman" w:cs="Times New Roman"/>
        </w:rPr>
        <w:t>,</w:t>
      </w:r>
      <w:r w:rsidR="00015B6D" w:rsidRPr="00D65EE2">
        <w:rPr>
          <w:rFonts w:ascii="Times New Roman" w:hAnsi="Times New Roman" w:cs="Times New Roman"/>
        </w:rPr>
        <w:t xml:space="preserve"> such as the ratio of </w:t>
      </w:r>
      <w:r w:rsidR="00513043" w:rsidRPr="00D65EE2">
        <w:rPr>
          <w:rFonts w:ascii="Times New Roman" w:hAnsi="Times New Roman" w:cs="Times New Roman"/>
        </w:rPr>
        <w:t>ce</w:t>
      </w:r>
      <w:r w:rsidR="00015B6D" w:rsidRPr="00D65EE2">
        <w:rPr>
          <w:rFonts w:ascii="Times New Roman" w:hAnsi="Times New Roman" w:cs="Times New Roman"/>
        </w:rPr>
        <w:t>ment to</w:t>
      </w:r>
      <w:r w:rsidR="00C75769" w:rsidRPr="00D65EE2">
        <w:rPr>
          <w:rFonts w:ascii="Times New Roman" w:hAnsi="Times New Roman" w:cs="Times New Roman"/>
        </w:rPr>
        <w:t xml:space="preserve"> </w:t>
      </w:r>
      <w:proofErr w:type="gramStart"/>
      <w:r w:rsidR="00015B6D" w:rsidRPr="00D65EE2">
        <w:rPr>
          <w:rFonts w:ascii="Times New Roman" w:hAnsi="Times New Roman" w:cs="Times New Roman"/>
        </w:rPr>
        <w:t xml:space="preserve">aggregate, </w:t>
      </w:r>
      <w:r w:rsidR="006960A6" w:rsidRPr="00D65EE2">
        <w:rPr>
          <w:rFonts w:ascii="Times New Roman" w:hAnsi="Times New Roman" w:cs="Times New Roman"/>
        </w:rPr>
        <w:t xml:space="preserve"> </w:t>
      </w:r>
      <w:r w:rsidR="00015B6D" w:rsidRPr="00D65EE2">
        <w:rPr>
          <w:rFonts w:ascii="Times New Roman" w:hAnsi="Times New Roman" w:cs="Times New Roman"/>
        </w:rPr>
        <w:t>gradation</w:t>
      </w:r>
      <w:proofErr w:type="gramEnd"/>
      <w:r w:rsidR="00015B6D" w:rsidRPr="00D65EE2">
        <w:rPr>
          <w:rFonts w:ascii="Times New Roman" w:hAnsi="Times New Roman" w:cs="Times New Roman"/>
        </w:rPr>
        <w:t>,</w:t>
      </w:r>
      <w:r w:rsidR="006960A6" w:rsidRPr="00D65EE2">
        <w:rPr>
          <w:rFonts w:ascii="Times New Roman" w:hAnsi="Times New Roman" w:cs="Times New Roman"/>
        </w:rPr>
        <w:t xml:space="preserve"> </w:t>
      </w:r>
      <w:r w:rsidRPr="00D65EE2">
        <w:rPr>
          <w:rFonts w:ascii="Times New Roman" w:hAnsi="Times New Roman" w:cs="Times New Roman"/>
        </w:rPr>
        <w:t>surface texture</w:t>
      </w:r>
      <w:r w:rsidR="00015B6D" w:rsidRPr="00D65EE2">
        <w:rPr>
          <w:rFonts w:ascii="Times New Roman" w:hAnsi="Times New Roman" w:cs="Times New Roman"/>
        </w:rPr>
        <w:t>,</w:t>
      </w:r>
      <w:r w:rsidRPr="00D65EE2">
        <w:rPr>
          <w:rFonts w:ascii="Times New Roman" w:hAnsi="Times New Roman" w:cs="Times New Roman"/>
        </w:rPr>
        <w:t xml:space="preserve"> shape, and </w:t>
      </w:r>
      <w:r w:rsidR="00015B6D" w:rsidRPr="00D65EE2">
        <w:rPr>
          <w:rFonts w:ascii="Times New Roman" w:hAnsi="Times New Roman" w:cs="Times New Roman"/>
        </w:rPr>
        <w:t>stiffness</w:t>
      </w:r>
      <w:r w:rsidRPr="00D65EE2">
        <w:rPr>
          <w:rFonts w:ascii="Times New Roman" w:hAnsi="Times New Roman" w:cs="Times New Roman"/>
        </w:rPr>
        <w:t xml:space="preserve"> </w:t>
      </w:r>
      <w:r w:rsidR="00015B6D" w:rsidRPr="00D65EE2">
        <w:rPr>
          <w:rFonts w:ascii="Times New Roman" w:hAnsi="Times New Roman" w:cs="Times New Roman"/>
        </w:rPr>
        <w:t xml:space="preserve"> of</w:t>
      </w:r>
      <w:r w:rsidRPr="00D65EE2">
        <w:rPr>
          <w:rFonts w:ascii="Times New Roman" w:hAnsi="Times New Roman" w:cs="Times New Roman"/>
        </w:rPr>
        <w:t xml:space="preserve"> </w:t>
      </w:r>
      <w:r w:rsidR="006960A6" w:rsidRPr="00D65EE2">
        <w:rPr>
          <w:rFonts w:ascii="Times New Roman" w:hAnsi="Times New Roman" w:cs="Times New Roman"/>
        </w:rPr>
        <w:t>aggregates</w:t>
      </w:r>
      <w:r w:rsidR="00214783">
        <w:rPr>
          <w:rFonts w:ascii="Times New Roman" w:hAnsi="Times New Roman" w:cs="Times New Roman"/>
        </w:rPr>
        <w:t>,</w:t>
      </w:r>
      <w:r w:rsidR="006960A6" w:rsidRPr="00D65EE2">
        <w:rPr>
          <w:rFonts w:ascii="Times New Roman" w:hAnsi="Times New Roman" w:cs="Times New Roman"/>
        </w:rPr>
        <w:t xml:space="preserve"> </w:t>
      </w:r>
      <w:r w:rsidR="00B21E04">
        <w:rPr>
          <w:rFonts w:ascii="Times New Roman" w:hAnsi="Times New Roman" w:cs="Times New Roman"/>
        </w:rPr>
        <w:t>demonstrate</w:t>
      </w:r>
      <w:r w:rsidR="00B21E04" w:rsidRPr="00D65EE2">
        <w:rPr>
          <w:rFonts w:ascii="Times New Roman" w:hAnsi="Times New Roman" w:cs="Times New Roman"/>
        </w:rPr>
        <w:t xml:space="preserve"> </w:t>
      </w:r>
      <w:r w:rsidR="006960A6" w:rsidRPr="00D65EE2">
        <w:rPr>
          <w:rFonts w:ascii="Times New Roman" w:hAnsi="Times New Roman" w:cs="Times New Roman"/>
        </w:rPr>
        <w:t>a secondary influence</w:t>
      </w:r>
      <w:r w:rsidR="00015B6D" w:rsidRPr="00D65EE2">
        <w:rPr>
          <w:rFonts w:ascii="Times New Roman" w:hAnsi="Times New Roman" w:cs="Times New Roman"/>
        </w:rPr>
        <w:t>.</w:t>
      </w:r>
    </w:p>
    <w:p w14:paraId="6FACA1C8" w14:textId="725E0F09" w:rsidR="006960A6" w:rsidRPr="00D65EE2" w:rsidRDefault="006960A6" w:rsidP="00C75769">
      <w:pPr>
        <w:pStyle w:val="ListParagraph"/>
        <w:widowControl w:val="0"/>
        <w:numPr>
          <w:ilvl w:val="2"/>
          <w:numId w:val="11"/>
        </w:numPr>
        <w:tabs>
          <w:tab w:val="left" w:pos="871"/>
        </w:tabs>
        <w:autoSpaceDE w:val="0"/>
        <w:autoSpaceDN w:val="0"/>
        <w:spacing w:before="228" w:after="0" w:line="225" w:lineRule="auto"/>
        <w:ind w:left="360" w:right="599" w:hanging="360"/>
        <w:contextualSpacing w:val="0"/>
        <w:rPr>
          <w:rFonts w:ascii="Times New Roman" w:hAnsi="Times New Roman" w:cs="Times New Roman"/>
        </w:rPr>
      </w:pPr>
      <w:r w:rsidRPr="00D65EE2">
        <w:rPr>
          <w:rFonts w:ascii="Times New Roman" w:hAnsi="Times New Roman" w:cs="Times New Roman"/>
          <w:b/>
        </w:rPr>
        <w:t>Type of cement</w:t>
      </w:r>
      <w:r w:rsidR="00B21E04">
        <w:rPr>
          <w:rFonts w:ascii="Times New Roman" w:hAnsi="Times New Roman" w:cs="Times New Roman"/>
        </w:rPr>
        <w:sym w:font="Symbol" w:char="F02D"/>
      </w:r>
      <w:r w:rsidRPr="00D65EE2">
        <w:rPr>
          <w:rFonts w:ascii="Times New Roman" w:hAnsi="Times New Roman" w:cs="Times New Roman"/>
        </w:rPr>
        <w:t xml:space="preserve"> </w:t>
      </w:r>
      <w:r w:rsidR="00B21E04">
        <w:rPr>
          <w:rFonts w:ascii="Times New Roman" w:hAnsi="Times New Roman" w:cs="Times New Roman"/>
        </w:rPr>
        <w:t>T</w:t>
      </w:r>
      <w:r w:rsidRPr="00D65EE2">
        <w:rPr>
          <w:rFonts w:ascii="Times New Roman" w:hAnsi="Times New Roman" w:cs="Times New Roman"/>
        </w:rPr>
        <w:t>he rate of the hydration process is highly dependent on the fineness of the cement particles.  If a high early strength is desired</w:t>
      </w:r>
      <w:r w:rsidR="00B21E04">
        <w:rPr>
          <w:rFonts w:ascii="Times New Roman" w:hAnsi="Times New Roman" w:cs="Times New Roman"/>
        </w:rPr>
        <w:t>, it</w:t>
      </w:r>
      <w:r w:rsidRPr="00D65EE2">
        <w:rPr>
          <w:rFonts w:ascii="Times New Roman" w:hAnsi="Times New Roman" w:cs="Times New Roman"/>
        </w:rPr>
        <w:t xml:space="preserve"> is common to use a Type 3 cement, which is </w:t>
      </w:r>
      <w:r w:rsidR="00B21E04">
        <w:rPr>
          <w:rFonts w:ascii="Times New Roman" w:hAnsi="Times New Roman" w:cs="Times New Roman"/>
        </w:rPr>
        <w:t xml:space="preserve">just </w:t>
      </w:r>
      <w:r w:rsidRPr="00D65EE2">
        <w:rPr>
          <w:rFonts w:ascii="Times New Roman" w:hAnsi="Times New Roman" w:cs="Times New Roman"/>
        </w:rPr>
        <w:t>a normal cement (Type 1) that has been ground to a much higher fineness.</w:t>
      </w:r>
    </w:p>
    <w:p w14:paraId="20DDAE63" w14:textId="26A053D4" w:rsidR="00015B6D" w:rsidRPr="00D65EE2" w:rsidRDefault="006960A6" w:rsidP="00C75769">
      <w:pPr>
        <w:pStyle w:val="ListParagraph"/>
        <w:widowControl w:val="0"/>
        <w:numPr>
          <w:ilvl w:val="2"/>
          <w:numId w:val="11"/>
        </w:numPr>
        <w:tabs>
          <w:tab w:val="left" w:pos="876"/>
        </w:tabs>
        <w:autoSpaceDE w:val="0"/>
        <w:autoSpaceDN w:val="0"/>
        <w:spacing w:before="228" w:after="0" w:line="225" w:lineRule="auto"/>
        <w:ind w:left="360" w:right="599" w:hanging="360"/>
        <w:contextualSpacing w:val="0"/>
        <w:rPr>
          <w:rFonts w:ascii="Times New Roman" w:hAnsi="Times New Roman" w:cs="Times New Roman"/>
        </w:rPr>
      </w:pPr>
      <w:r w:rsidRPr="00D65EE2">
        <w:rPr>
          <w:rFonts w:ascii="Times New Roman" w:hAnsi="Times New Roman" w:cs="Times New Roman"/>
          <w:b/>
        </w:rPr>
        <w:t>Curing</w:t>
      </w:r>
      <w:r w:rsidR="00B21E04">
        <w:rPr>
          <w:rFonts w:ascii="Times New Roman" w:hAnsi="Times New Roman" w:cs="Times New Roman"/>
        </w:rPr>
        <w:sym w:font="Symbol" w:char="F02D"/>
      </w:r>
      <w:r w:rsidRPr="00D65EE2">
        <w:rPr>
          <w:rFonts w:ascii="Times New Roman" w:hAnsi="Times New Roman" w:cs="Times New Roman"/>
        </w:rPr>
        <w:t xml:space="preserve"> </w:t>
      </w:r>
      <w:r w:rsidR="00015B6D" w:rsidRPr="00D65EE2">
        <w:rPr>
          <w:rFonts w:ascii="Times New Roman" w:hAnsi="Times New Roman" w:cs="Times New Roman"/>
        </w:rPr>
        <w:t>Another factor that affects strength significantly is the temperature and humidity at which the concrete</w:t>
      </w:r>
      <w:r w:rsidR="00C75769" w:rsidRPr="00D65EE2">
        <w:rPr>
          <w:rFonts w:ascii="Times New Roman" w:hAnsi="Times New Roman" w:cs="Times New Roman"/>
        </w:rPr>
        <w:t xml:space="preserve"> </w:t>
      </w:r>
      <w:r w:rsidRPr="00D65EE2">
        <w:rPr>
          <w:rFonts w:ascii="Times New Roman" w:hAnsi="Times New Roman" w:cs="Times New Roman"/>
        </w:rPr>
        <w:t>is</w:t>
      </w:r>
      <w:r w:rsidR="00C75769" w:rsidRPr="00D65EE2">
        <w:rPr>
          <w:rFonts w:ascii="Times New Roman" w:hAnsi="Times New Roman" w:cs="Times New Roman"/>
        </w:rPr>
        <w:t xml:space="preserve"> </w:t>
      </w:r>
      <w:r w:rsidR="00015B6D" w:rsidRPr="00D65EE2">
        <w:rPr>
          <w:rFonts w:ascii="Times New Roman" w:hAnsi="Times New Roman" w:cs="Times New Roman"/>
        </w:rPr>
        <w:t xml:space="preserve">cured. </w:t>
      </w:r>
      <w:r w:rsidRPr="00D65EE2">
        <w:rPr>
          <w:rFonts w:ascii="Times New Roman" w:hAnsi="Times New Roman" w:cs="Times New Roman"/>
        </w:rPr>
        <w:t>In general</w:t>
      </w:r>
      <w:r w:rsidR="00D8089C" w:rsidRPr="00D65EE2">
        <w:rPr>
          <w:rFonts w:ascii="Times New Roman" w:hAnsi="Times New Roman" w:cs="Times New Roman"/>
        </w:rPr>
        <w:t>,</w:t>
      </w:r>
      <w:r w:rsidRPr="00D65EE2">
        <w:rPr>
          <w:rFonts w:ascii="Times New Roman" w:hAnsi="Times New Roman" w:cs="Times New Roman"/>
        </w:rPr>
        <w:t xml:space="preserve"> the higher the temperature and humidity, the quicker the hydration.  For example, it is common to cure pre</w:t>
      </w:r>
      <w:r w:rsidR="00B21E04">
        <w:rPr>
          <w:rFonts w:ascii="Times New Roman" w:hAnsi="Times New Roman" w:cs="Times New Roman"/>
        </w:rPr>
        <w:t>-</w:t>
      </w:r>
      <w:r w:rsidRPr="00D65EE2">
        <w:rPr>
          <w:rFonts w:ascii="Times New Roman" w:hAnsi="Times New Roman" w:cs="Times New Roman"/>
        </w:rPr>
        <w:t>stressed concrete member</w:t>
      </w:r>
      <w:r w:rsidR="00B21E04">
        <w:rPr>
          <w:rFonts w:ascii="Times New Roman" w:hAnsi="Times New Roman" w:cs="Times New Roman"/>
        </w:rPr>
        <w:t>s</w:t>
      </w:r>
      <w:r w:rsidRPr="00D65EE2">
        <w:rPr>
          <w:rFonts w:ascii="Times New Roman" w:hAnsi="Times New Roman" w:cs="Times New Roman"/>
        </w:rPr>
        <w:t xml:space="preserve"> at temperatures around 140</w:t>
      </w:r>
      <w:r w:rsidR="00B21E04">
        <w:rPr>
          <w:rFonts w:ascii="Times New Roman" w:hAnsi="Times New Roman" w:cs="Times New Roman"/>
        </w:rPr>
        <w:sym w:font="Symbol" w:char="F0B0"/>
      </w:r>
      <w:r w:rsidRPr="00D65EE2">
        <w:rPr>
          <w:rFonts w:ascii="Times New Roman" w:hAnsi="Times New Roman" w:cs="Times New Roman"/>
        </w:rPr>
        <w:t>F with steam in order to obtain 70%</w:t>
      </w:r>
      <w:r w:rsidR="00B21E04">
        <w:rPr>
          <w:rFonts w:ascii="Times New Roman" w:hAnsi="Times New Roman" w:cs="Times New Roman"/>
        </w:rPr>
        <w:t xml:space="preserve"> </w:t>
      </w:r>
      <w:r w:rsidRPr="00D65EE2">
        <w:rPr>
          <w:rFonts w:ascii="Times New Roman" w:hAnsi="Times New Roman" w:cs="Times New Roman"/>
        </w:rPr>
        <w:t xml:space="preserve">or </w:t>
      </w:r>
      <w:r w:rsidR="00B21E04">
        <w:rPr>
          <w:rFonts w:ascii="Times New Roman" w:hAnsi="Times New Roman" w:cs="Times New Roman"/>
        </w:rPr>
        <w:t>higher</w:t>
      </w:r>
      <w:r w:rsidR="00B21E04" w:rsidRPr="00D65EE2">
        <w:rPr>
          <w:rFonts w:ascii="Times New Roman" w:hAnsi="Times New Roman" w:cs="Times New Roman"/>
        </w:rPr>
        <w:t xml:space="preserve"> </w:t>
      </w:r>
      <w:r w:rsidRPr="00D65EE2">
        <w:rPr>
          <w:rFonts w:ascii="Times New Roman" w:hAnsi="Times New Roman" w:cs="Times New Roman"/>
        </w:rPr>
        <w:t xml:space="preserve">of the specified strength within one day of casting. </w:t>
      </w:r>
    </w:p>
    <w:p w14:paraId="7377CF19" w14:textId="77777777" w:rsidR="00015B6D" w:rsidRPr="00D65EE2" w:rsidRDefault="00015B6D" w:rsidP="00C75769">
      <w:pPr>
        <w:pStyle w:val="BodyText"/>
        <w:ind w:left="360" w:hanging="360"/>
        <w:jc w:val="left"/>
        <w:rPr>
          <w:sz w:val="24"/>
          <w:szCs w:val="24"/>
        </w:rPr>
      </w:pPr>
    </w:p>
    <w:p w14:paraId="5497135C" w14:textId="129B33F2" w:rsidR="00C75769" w:rsidRDefault="00015B6D" w:rsidP="00C75769">
      <w:pPr>
        <w:pStyle w:val="ListParagraph"/>
        <w:widowControl w:val="0"/>
        <w:numPr>
          <w:ilvl w:val="2"/>
          <w:numId w:val="11"/>
        </w:numPr>
        <w:tabs>
          <w:tab w:val="left" w:pos="884"/>
        </w:tabs>
        <w:autoSpaceDE w:val="0"/>
        <w:autoSpaceDN w:val="0"/>
        <w:spacing w:before="0" w:after="0" w:line="225" w:lineRule="auto"/>
        <w:ind w:left="360" w:right="557" w:hanging="360"/>
        <w:contextualSpacing w:val="0"/>
        <w:rPr>
          <w:rFonts w:ascii="Times New Roman" w:hAnsi="Times New Roman" w:cs="Times New Roman"/>
        </w:rPr>
      </w:pPr>
      <w:r w:rsidRPr="00D65EE2">
        <w:rPr>
          <w:rFonts w:ascii="Times New Roman" w:hAnsi="Times New Roman" w:cs="Times New Roman"/>
          <w:b/>
          <w:noProof/>
        </w:rPr>
        <mc:AlternateContent>
          <mc:Choice Requires="wps">
            <w:drawing>
              <wp:anchor distT="0" distB="0" distL="114300" distR="114300" simplePos="0" relativeHeight="251659264" behindDoc="0" locked="0" layoutInCell="1" allowOverlap="1" wp14:anchorId="5A087B15" wp14:editId="2C2A9C2C">
                <wp:simplePos x="0" y="0"/>
                <wp:positionH relativeFrom="page">
                  <wp:posOffset>6461760</wp:posOffset>
                </wp:positionH>
                <wp:positionV relativeFrom="paragraph">
                  <wp:posOffset>1446530</wp:posOffset>
                </wp:positionV>
                <wp:extent cx="0" cy="0"/>
                <wp:effectExtent l="10160" t="595630" r="27940" b="60452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7749">
                          <a:solidFill>
                            <a:srgbClr val="000000"/>
                          </a:solidFill>
                          <a:prstDash val="solid"/>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3F2B8A"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8.8pt,113.9pt" to="508.8pt,1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" strokeweight=".21525mm">
                <w10:wrap anchorx="page"/>
              </v:line>
            </w:pict>
          </mc:Fallback>
        </mc:AlternateContent>
      </w:r>
      <w:r w:rsidRPr="00D65EE2">
        <w:rPr>
          <w:rFonts w:ascii="Times New Roman" w:hAnsi="Times New Roman" w:cs="Times New Roman"/>
          <w:b/>
        </w:rPr>
        <w:t>Uniformity</w:t>
      </w:r>
      <w:r w:rsidR="00C75769" w:rsidRPr="00D65EE2">
        <w:rPr>
          <w:rFonts w:ascii="Times New Roman" w:hAnsi="Times New Roman" w:cs="Times New Roman"/>
          <w:b/>
        </w:rPr>
        <w:t xml:space="preserve"> </w:t>
      </w:r>
      <w:r w:rsidRPr="00D65EE2">
        <w:rPr>
          <w:rFonts w:ascii="Times New Roman" w:hAnsi="Times New Roman" w:cs="Times New Roman"/>
          <w:b/>
        </w:rPr>
        <w:t>and</w:t>
      </w:r>
      <w:r w:rsidR="00C75769" w:rsidRPr="00D65EE2">
        <w:rPr>
          <w:rFonts w:ascii="Times New Roman" w:hAnsi="Times New Roman" w:cs="Times New Roman"/>
          <w:b/>
        </w:rPr>
        <w:t xml:space="preserve"> </w:t>
      </w:r>
      <w:r w:rsidRPr="00D65EE2">
        <w:rPr>
          <w:rFonts w:ascii="Times New Roman" w:hAnsi="Times New Roman" w:cs="Times New Roman"/>
          <w:b/>
        </w:rPr>
        <w:t>consolidation</w:t>
      </w:r>
      <w:r w:rsidR="00B21E04">
        <w:rPr>
          <w:rFonts w:ascii="Times New Roman" w:hAnsi="Times New Roman" w:cs="Times New Roman"/>
        </w:rPr>
        <w:sym w:font="Symbol" w:char="F02D"/>
      </w:r>
      <w:r w:rsidR="006960A6" w:rsidRPr="00D65EE2">
        <w:rPr>
          <w:rFonts w:ascii="Times New Roman" w:hAnsi="Times New Roman" w:cs="Times New Roman"/>
        </w:rPr>
        <w:t xml:space="preserve"> </w:t>
      </w:r>
      <w:r w:rsidRPr="00D65EE2">
        <w:rPr>
          <w:rFonts w:ascii="Times New Roman" w:hAnsi="Times New Roman" w:cs="Times New Roman"/>
        </w:rPr>
        <w:t>These</w:t>
      </w:r>
      <w:r w:rsidR="006960A6" w:rsidRPr="00D65EE2">
        <w:rPr>
          <w:rFonts w:ascii="Times New Roman" w:hAnsi="Times New Roman" w:cs="Times New Roman"/>
        </w:rPr>
        <w:t xml:space="preserve"> characteristics</w:t>
      </w:r>
      <w:r w:rsidRPr="00D65EE2">
        <w:rPr>
          <w:rFonts w:ascii="Times New Roman" w:hAnsi="Times New Roman" w:cs="Times New Roman"/>
        </w:rPr>
        <w:t xml:space="preserve"> refer to</w:t>
      </w:r>
      <w:r w:rsidR="006960A6" w:rsidRPr="00D65EE2">
        <w:rPr>
          <w:rFonts w:ascii="Times New Roman" w:hAnsi="Times New Roman" w:cs="Times New Roman"/>
        </w:rPr>
        <w:t xml:space="preserve"> </w:t>
      </w:r>
      <w:r w:rsidRPr="00D65EE2">
        <w:rPr>
          <w:rFonts w:ascii="Times New Roman" w:hAnsi="Times New Roman" w:cs="Times New Roman"/>
        </w:rPr>
        <w:t>the</w:t>
      </w:r>
      <w:r w:rsidR="006960A6" w:rsidRPr="00D65EE2">
        <w:rPr>
          <w:rFonts w:ascii="Times New Roman" w:hAnsi="Times New Roman" w:cs="Times New Roman"/>
        </w:rPr>
        <w:t xml:space="preserve"> </w:t>
      </w:r>
      <w:r w:rsidRPr="00D65EE2">
        <w:rPr>
          <w:rFonts w:ascii="Times New Roman" w:hAnsi="Times New Roman" w:cs="Times New Roman"/>
        </w:rPr>
        <w:t>homogeneity</w:t>
      </w:r>
      <w:r w:rsidR="006960A6" w:rsidRPr="00D65EE2">
        <w:rPr>
          <w:rFonts w:ascii="Times New Roman" w:hAnsi="Times New Roman" w:cs="Times New Roman"/>
        </w:rPr>
        <w:t xml:space="preserve"> </w:t>
      </w:r>
      <w:r w:rsidRPr="00D65EE2">
        <w:rPr>
          <w:rFonts w:ascii="Times New Roman" w:hAnsi="Times New Roman" w:cs="Times New Roman"/>
        </w:rPr>
        <w:t>of</w:t>
      </w:r>
      <w:r w:rsidR="006960A6" w:rsidRPr="00D65EE2">
        <w:rPr>
          <w:rFonts w:ascii="Times New Roman" w:hAnsi="Times New Roman" w:cs="Times New Roman"/>
        </w:rPr>
        <w:t xml:space="preserve"> </w:t>
      </w:r>
      <w:r w:rsidRPr="00D65EE2">
        <w:rPr>
          <w:rFonts w:ascii="Times New Roman" w:hAnsi="Times New Roman" w:cs="Times New Roman"/>
        </w:rPr>
        <w:t>the</w:t>
      </w:r>
      <w:r w:rsidR="006960A6" w:rsidRPr="00D65EE2">
        <w:rPr>
          <w:rFonts w:ascii="Times New Roman" w:hAnsi="Times New Roman" w:cs="Times New Roman"/>
        </w:rPr>
        <w:t xml:space="preserve"> </w:t>
      </w:r>
      <w:r w:rsidRPr="00D65EE2">
        <w:rPr>
          <w:rFonts w:ascii="Times New Roman" w:hAnsi="Times New Roman" w:cs="Times New Roman"/>
        </w:rPr>
        <w:t>mix</w:t>
      </w:r>
      <w:r w:rsidR="006960A6" w:rsidRPr="00D65EE2">
        <w:rPr>
          <w:rFonts w:ascii="Times New Roman" w:hAnsi="Times New Roman" w:cs="Times New Roman"/>
        </w:rPr>
        <w:t xml:space="preserve"> </w:t>
      </w:r>
      <w:r w:rsidRPr="00D65EE2">
        <w:rPr>
          <w:rFonts w:ascii="Times New Roman" w:hAnsi="Times New Roman" w:cs="Times New Roman"/>
        </w:rPr>
        <w:t>and</w:t>
      </w:r>
      <w:r w:rsidR="006960A6" w:rsidRPr="00D65EE2">
        <w:rPr>
          <w:rFonts w:ascii="Times New Roman" w:hAnsi="Times New Roman" w:cs="Times New Roman"/>
        </w:rPr>
        <w:t xml:space="preserve"> </w:t>
      </w:r>
      <w:r w:rsidRPr="00D65EE2">
        <w:rPr>
          <w:rFonts w:ascii="Times New Roman" w:hAnsi="Times New Roman" w:cs="Times New Roman"/>
        </w:rPr>
        <w:t>how well it was</w:t>
      </w:r>
      <w:r w:rsidR="006960A6" w:rsidRPr="00D65EE2">
        <w:rPr>
          <w:rFonts w:ascii="Times New Roman" w:hAnsi="Times New Roman" w:cs="Times New Roman"/>
        </w:rPr>
        <w:t xml:space="preserve"> initially </w:t>
      </w:r>
      <w:r w:rsidRPr="00D65EE2">
        <w:rPr>
          <w:rFonts w:ascii="Times New Roman" w:hAnsi="Times New Roman" w:cs="Times New Roman"/>
        </w:rPr>
        <w:t xml:space="preserve">compacted. </w:t>
      </w:r>
      <w:r w:rsidR="00C75769" w:rsidRPr="00D65EE2">
        <w:rPr>
          <w:rFonts w:ascii="Times New Roman" w:hAnsi="Times New Roman" w:cs="Times New Roman"/>
        </w:rPr>
        <w:t>The</w:t>
      </w:r>
      <w:r w:rsidR="005D6D19">
        <w:rPr>
          <w:rFonts w:ascii="Times New Roman" w:hAnsi="Times New Roman" w:cs="Times New Roman"/>
        </w:rPr>
        <w:t xml:space="preserve"> </w:t>
      </w:r>
      <w:r w:rsidRPr="00D65EE2">
        <w:rPr>
          <w:rFonts w:ascii="Times New Roman" w:hAnsi="Times New Roman" w:cs="Times New Roman"/>
        </w:rPr>
        <w:t>absence</w:t>
      </w:r>
      <w:r w:rsidR="006960A6" w:rsidRPr="00D65EE2">
        <w:rPr>
          <w:rFonts w:ascii="Times New Roman" w:hAnsi="Times New Roman" w:cs="Times New Roman"/>
        </w:rPr>
        <w:t xml:space="preserve"> </w:t>
      </w:r>
      <w:r w:rsidRPr="00D65EE2">
        <w:rPr>
          <w:rFonts w:ascii="Times New Roman" w:hAnsi="Times New Roman" w:cs="Times New Roman"/>
        </w:rPr>
        <w:t>of</w:t>
      </w:r>
      <w:r w:rsidR="006960A6" w:rsidRPr="00D65EE2">
        <w:rPr>
          <w:rFonts w:ascii="Times New Roman" w:hAnsi="Times New Roman" w:cs="Times New Roman"/>
        </w:rPr>
        <w:t xml:space="preserve"> </w:t>
      </w:r>
      <w:r w:rsidR="00C75769" w:rsidRPr="00D65EE2">
        <w:rPr>
          <w:rFonts w:ascii="Times New Roman" w:hAnsi="Times New Roman" w:cs="Times New Roman"/>
        </w:rPr>
        <w:t xml:space="preserve">weak </w:t>
      </w:r>
      <w:r w:rsidRPr="00D65EE2">
        <w:rPr>
          <w:rFonts w:ascii="Times New Roman" w:hAnsi="Times New Roman" w:cs="Times New Roman"/>
        </w:rPr>
        <w:t>zones</w:t>
      </w:r>
      <w:r w:rsidR="00C75769" w:rsidRPr="00D65EE2">
        <w:rPr>
          <w:rFonts w:ascii="Times New Roman" w:hAnsi="Times New Roman" w:cs="Times New Roman"/>
        </w:rPr>
        <w:t xml:space="preserve"> </w:t>
      </w:r>
      <w:r w:rsidRPr="00D65EE2">
        <w:rPr>
          <w:rFonts w:ascii="Times New Roman" w:hAnsi="Times New Roman" w:cs="Times New Roman"/>
        </w:rPr>
        <w:t>or</w:t>
      </w:r>
      <w:r w:rsidR="00C75769" w:rsidRPr="00D65EE2">
        <w:rPr>
          <w:rFonts w:ascii="Times New Roman" w:hAnsi="Times New Roman" w:cs="Times New Roman"/>
        </w:rPr>
        <w:t xml:space="preserve"> </w:t>
      </w:r>
      <w:r w:rsidRPr="00D65EE2">
        <w:rPr>
          <w:rFonts w:ascii="Times New Roman" w:hAnsi="Times New Roman" w:cs="Times New Roman"/>
        </w:rPr>
        <w:t xml:space="preserve">large </w:t>
      </w:r>
      <w:r w:rsidR="00C75769" w:rsidRPr="00D65EE2">
        <w:rPr>
          <w:rFonts w:ascii="Times New Roman" w:hAnsi="Times New Roman" w:cs="Times New Roman"/>
        </w:rPr>
        <w:t xml:space="preserve">      air </w:t>
      </w:r>
      <w:proofErr w:type="gramStart"/>
      <w:r w:rsidRPr="00D65EE2">
        <w:rPr>
          <w:rFonts w:ascii="Times New Roman" w:hAnsi="Times New Roman" w:cs="Times New Roman"/>
        </w:rPr>
        <w:t>voids</w:t>
      </w:r>
      <w:r w:rsidR="00C75769" w:rsidRPr="00D65EE2">
        <w:rPr>
          <w:rFonts w:ascii="Times New Roman" w:hAnsi="Times New Roman" w:cs="Times New Roman"/>
        </w:rPr>
        <w:t xml:space="preserve"> </w:t>
      </w:r>
      <w:r w:rsidRPr="00D65EE2">
        <w:rPr>
          <w:rFonts w:ascii="Times New Roman" w:hAnsi="Times New Roman" w:cs="Times New Roman"/>
        </w:rPr>
        <w:t xml:space="preserve"> (</w:t>
      </w:r>
      <w:proofErr w:type="gramEnd"/>
      <w:r w:rsidRPr="00D65EE2">
        <w:rPr>
          <w:rFonts w:ascii="Times New Roman" w:hAnsi="Times New Roman" w:cs="Times New Roman"/>
        </w:rPr>
        <w:t>poor consolidation)</w:t>
      </w:r>
      <w:r w:rsidR="006960A6" w:rsidRPr="00D65EE2">
        <w:rPr>
          <w:rFonts w:ascii="Times New Roman" w:hAnsi="Times New Roman" w:cs="Times New Roman"/>
        </w:rPr>
        <w:t xml:space="preserve"> </w:t>
      </w:r>
      <w:r w:rsidRPr="00D65EE2">
        <w:rPr>
          <w:rFonts w:ascii="Times New Roman" w:hAnsi="Times New Roman" w:cs="Times New Roman"/>
        </w:rPr>
        <w:t xml:space="preserve">and the presence of a concrete with uniform </w:t>
      </w:r>
      <w:r w:rsidR="006960A6" w:rsidRPr="00D65EE2">
        <w:rPr>
          <w:rFonts w:ascii="Times New Roman" w:hAnsi="Times New Roman" w:cs="Times New Roman"/>
        </w:rPr>
        <w:t xml:space="preserve">properties </w:t>
      </w:r>
      <w:r w:rsidRPr="00D65EE2">
        <w:rPr>
          <w:rFonts w:ascii="Times New Roman" w:hAnsi="Times New Roman" w:cs="Times New Roman"/>
        </w:rPr>
        <w:t>should</w:t>
      </w:r>
      <w:r w:rsidR="006960A6" w:rsidRPr="00D65EE2">
        <w:rPr>
          <w:rFonts w:ascii="Times New Roman" w:hAnsi="Times New Roman" w:cs="Times New Roman"/>
        </w:rPr>
        <w:t xml:space="preserve"> </w:t>
      </w:r>
      <w:r w:rsidR="005D6D19">
        <w:rPr>
          <w:rFonts w:ascii="Times New Roman" w:hAnsi="Times New Roman" w:cs="Times New Roman"/>
        </w:rPr>
        <w:t xml:space="preserve">obviously </w:t>
      </w:r>
      <w:r w:rsidRPr="00D65EE2">
        <w:rPr>
          <w:rFonts w:ascii="Times New Roman" w:hAnsi="Times New Roman" w:cs="Times New Roman"/>
        </w:rPr>
        <w:t>increase</w:t>
      </w:r>
      <w:r w:rsidR="006960A6" w:rsidRPr="00D65EE2">
        <w:rPr>
          <w:rFonts w:ascii="Times New Roman" w:hAnsi="Times New Roman" w:cs="Times New Roman"/>
        </w:rPr>
        <w:t xml:space="preserve"> the </w:t>
      </w:r>
      <w:r w:rsidRPr="00D65EE2">
        <w:rPr>
          <w:rFonts w:ascii="Times New Roman" w:hAnsi="Times New Roman" w:cs="Times New Roman"/>
        </w:rPr>
        <w:t>strength</w:t>
      </w:r>
      <w:r w:rsidR="006960A6" w:rsidRPr="00D65EE2">
        <w:rPr>
          <w:rFonts w:ascii="Times New Roman" w:hAnsi="Times New Roman" w:cs="Times New Roman"/>
        </w:rPr>
        <w:t xml:space="preserve">, </w:t>
      </w:r>
      <w:r w:rsidR="005D6D19">
        <w:rPr>
          <w:rFonts w:ascii="Times New Roman" w:hAnsi="Times New Roman" w:cs="Times New Roman"/>
        </w:rPr>
        <w:t xml:space="preserve">with </w:t>
      </w:r>
      <w:r w:rsidR="006960A6" w:rsidRPr="00D65EE2">
        <w:rPr>
          <w:rFonts w:ascii="Times New Roman" w:hAnsi="Times New Roman" w:cs="Times New Roman"/>
        </w:rPr>
        <w:t xml:space="preserve">all other variables </w:t>
      </w:r>
      <w:r w:rsidRPr="00D65EE2">
        <w:rPr>
          <w:rFonts w:ascii="Times New Roman" w:hAnsi="Times New Roman" w:cs="Times New Roman"/>
        </w:rPr>
        <w:t>remaining</w:t>
      </w:r>
      <w:r w:rsidR="006960A6" w:rsidRPr="00D65EE2">
        <w:rPr>
          <w:rFonts w:ascii="Times New Roman" w:hAnsi="Times New Roman" w:cs="Times New Roman"/>
        </w:rPr>
        <w:t xml:space="preserve"> </w:t>
      </w:r>
      <w:r w:rsidRPr="00D65EE2">
        <w:rPr>
          <w:rFonts w:ascii="Times New Roman" w:hAnsi="Times New Roman" w:cs="Times New Roman"/>
        </w:rPr>
        <w:t>the same.</w:t>
      </w:r>
    </w:p>
    <w:p w14:paraId="137D0365" w14:textId="77777777" w:rsidR="00102BB9" w:rsidRPr="00D65EE2" w:rsidRDefault="00102BB9" w:rsidP="00D65EE2">
      <w:pPr>
        <w:widowControl w:val="0"/>
        <w:tabs>
          <w:tab w:val="left" w:pos="884"/>
        </w:tabs>
        <w:autoSpaceDE w:val="0"/>
        <w:autoSpaceDN w:val="0"/>
        <w:spacing w:before="0" w:after="0" w:line="225" w:lineRule="auto"/>
        <w:ind w:right="557"/>
        <w:rPr>
          <w:rFonts w:ascii="Times New Roman" w:hAnsi="Times New Roman" w:cs="Times New Roman"/>
        </w:rPr>
      </w:pPr>
    </w:p>
    <w:p w14:paraId="42A4DD55" w14:textId="4EF24DCA" w:rsidR="00015B6D" w:rsidRPr="000B6AB7" w:rsidRDefault="00C75769" w:rsidP="009B56A2">
      <w:pPr>
        <w:rPr>
          <w:rFonts w:ascii="Times New Roman" w:eastAsia="Times New Roman" w:hAnsi="Times New Roman" w:cs="Times New Roman"/>
        </w:rPr>
      </w:pPr>
      <w:r w:rsidRPr="000B6AB7">
        <w:rPr>
          <w:rFonts w:ascii="Times New Roman" w:eastAsia="Times New Roman" w:hAnsi="Times New Roman" w:cs="Times New Roman"/>
        </w:rPr>
        <w:t xml:space="preserve">From a </w:t>
      </w:r>
      <w:r w:rsidRPr="00D65EE2">
        <w:rPr>
          <w:rFonts w:ascii="Times New Roman" w:eastAsia="Times New Roman" w:hAnsi="Times New Roman" w:cs="Times New Roman"/>
          <w:u w:val="single"/>
        </w:rPr>
        <w:t>testing</w:t>
      </w:r>
      <w:r w:rsidRPr="000B6AB7">
        <w:rPr>
          <w:rFonts w:ascii="Times New Roman" w:eastAsia="Times New Roman" w:hAnsi="Times New Roman" w:cs="Times New Roman"/>
        </w:rPr>
        <w:t xml:space="preserve"> standpoint, the factors that most affect concrete strength are</w:t>
      </w:r>
      <w:r w:rsidR="00102BB9">
        <w:rPr>
          <w:rFonts w:ascii="Times New Roman" w:eastAsia="Times New Roman" w:hAnsi="Times New Roman" w:cs="Times New Roman"/>
        </w:rPr>
        <w:t xml:space="preserve"> as follows</w:t>
      </w:r>
      <w:r w:rsidRPr="000B6AB7">
        <w:rPr>
          <w:rFonts w:ascii="Times New Roman" w:eastAsia="Times New Roman" w:hAnsi="Times New Roman" w:cs="Times New Roman"/>
        </w:rPr>
        <w:t>:</w:t>
      </w:r>
    </w:p>
    <w:p w14:paraId="49CBE051" w14:textId="013C2F89" w:rsidR="00015B6D" w:rsidRPr="00D65EE2" w:rsidRDefault="009B56A2" w:rsidP="009B56A2">
      <w:pPr>
        <w:pStyle w:val="ListParagraph"/>
        <w:widowControl w:val="0"/>
        <w:numPr>
          <w:ilvl w:val="2"/>
          <w:numId w:val="13"/>
        </w:numPr>
        <w:tabs>
          <w:tab w:val="left" w:pos="90"/>
          <w:tab w:val="left" w:pos="856"/>
        </w:tabs>
        <w:autoSpaceDE w:val="0"/>
        <w:autoSpaceDN w:val="0"/>
        <w:spacing w:before="0"/>
        <w:ind w:left="360" w:hanging="360"/>
        <w:contextualSpacing w:val="0"/>
        <w:rPr>
          <w:rFonts w:ascii="Times New Roman" w:hAnsi="Times New Roman" w:cs="Times New Roman"/>
        </w:rPr>
      </w:pPr>
      <w:r w:rsidRPr="00D65EE2">
        <w:rPr>
          <w:rFonts w:ascii="Times New Roman" w:hAnsi="Times New Roman" w:cs="Times New Roman"/>
          <w:b/>
        </w:rPr>
        <w:t>M</w:t>
      </w:r>
      <w:r w:rsidR="00015B6D" w:rsidRPr="00D65EE2">
        <w:rPr>
          <w:rFonts w:ascii="Times New Roman" w:hAnsi="Times New Roman" w:cs="Times New Roman"/>
          <w:b/>
        </w:rPr>
        <w:t>oisture</w:t>
      </w:r>
      <w:r w:rsidR="00C75769" w:rsidRPr="00D65EE2">
        <w:rPr>
          <w:rFonts w:ascii="Times New Roman" w:hAnsi="Times New Roman" w:cs="Times New Roman"/>
          <w:b/>
        </w:rPr>
        <w:t xml:space="preserve"> </w:t>
      </w:r>
      <w:r w:rsidR="00015B6D" w:rsidRPr="00D65EE2">
        <w:rPr>
          <w:rFonts w:ascii="Times New Roman" w:hAnsi="Times New Roman" w:cs="Times New Roman"/>
          <w:b/>
        </w:rPr>
        <w:t>condition</w:t>
      </w:r>
      <w:r w:rsidR="00102BB9">
        <w:rPr>
          <w:rFonts w:ascii="Times New Roman" w:hAnsi="Times New Roman" w:cs="Times New Roman"/>
        </w:rPr>
        <w:sym w:font="Symbol" w:char="F02D"/>
      </w:r>
      <w:r w:rsidR="00C75769" w:rsidRPr="00D65EE2">
        <w:rPr>
          <w:rFonts w:ascii="Times New Roman" w:hAnsi="Times New Roman" w:cs="Times New Roman"/>
        </w:rPr>
        <w:t xml:space="preserve"> </w:t>
      </w:r>
      <w:r w:rsidR="007D6148">
        <w:rPr>
          <w:rFonts w:ascii="Times New Roman" w:hAnsi="Times New Roman" w:cs="Times New Roman"/>
        </w:rPr>
        <w:t>T</w:t>
      </w:r>
      <w:r w:rsidR="00015B6D" w:rsidRPr="00D65EE2">
        <w:rPr>
          <w:rFonts w:ascii="Times New Roman" w:hAnsi="Times New Roman" w:cs="Times New Roman"/>
        </w:rPr>
        <w:t>he wetter the specimen, the higher the strength.</w:t>
      </w:r>
    </w:p>
    <w:p w14:paraId="3F8D5B78" w14:textId="5B1E2CBC" w:rsidR="00015B6D" w:rsidRPr="00D65EE2" w:rsidRDefault="009B56A2" w:rsidP="009B56A2">
      <w:pPr>
        <w:pStyle w:val="ListParagraph"/>
        <w:widowControl w:val="0"/>
        <w:numPr>
          <w:ilvl w:val="2"/>
          <w:numId w:val="13"/>
        </w:numPr>
        <w:tabs>
          <w:tab w:val="left" w:pos="90"/>
          <w:tab w:val="left" w:pos="861"/>
        </w:tabs>
        <w:autoSpaceDE w:val="0"/>
        <w:autoSpaceDN w:val="0"/>
        <w:spacing w:before="0"/>
        <w:ind w:left="360" w:right="771" w:hanging="360"/>
        <w:contextualSpacing w:val="0"/>
        <w:rPr>
          <w:rFonts w:ascii="Times New Roman" w:hAnsi="Times New Roman" w:cs="Times New Roman"/>
        </w:rPr>
      </w:pPr>
      <w:r w:rsidRPr="00D65EE2">
        <w:rPr>
          <w:rFonts w:ascii="Times New Roman" w:hAnsi="Times New Roman" w:cs="Times New Roman"/>
          <w:b/>
        </w:rPr>
        <w:t>R</w:t>
      </w:r>
      <w:r w:rsidR="00015B6D" w:rsidRPr="00D65EE2">
        <w:rPr>
          <w:rFonts w:ascii="Times New Roman" w:hAnsi="Times New Roman" w:cs="Times New Roman"/>
          <w:b/>
        </w:rPr>
        <w:t>oughness of the loading surface</w:t>
      </w:r>
      <w:r w:rsidR="00102BB9">
        <w:rPr>
          <w:rFonts w:ascii="Times New Roman" w:hAnsi="Times New Roman" w:cs="Times New Roman"/>
        </w:rPr>
        <w:sym w:font="Symbol" w:char="F02D"/>
      </w:r>
      <w:r w:rsidR="00C75769" w:rsidRPr="00D65EE2">
        <w:rPr>
          <w:rFonts w:ascii="Times New Roman" w:hAnsi="Times New Roman" w:cs="Times New Roman"/>
        </w:rPr>
        <w:t xml:space="preserve"> </w:t>
      </w:r>
      <w:r w:rsidR="007D6148">
        <w:rPr>
          <w:rFonts w:ascii="Times New Roman" w:hAnsi="Times New Roman" w:cs="Times New Roman"/>
        </w:rPr>
        <w:t>T</w:t>
      </w:r>
      <w:r w:rsidR="00015B6D" w:rsidRPr="00D65EE2">
        <w:rPr>
          <w:rFonts w:ascii="Times New Roman" w:hAnsi="Times New Roman" w:cs="Times New Roman"/>
        </w:rPr>
        <w:t>he rough</w:t>
      </w:r>
      <w:r w:rsidR="00C75769" w:rsidRPr="00D65EE2">
        <w:rPr>
          <w:rFonts w:ascii="Times New Roman" w:hAnsi="Times New Roman" w:cs="Times New Roman"/>
        </w:rPr>
        <w:t>e</w:t>
      </w:r>
      <w:r w:rsidR="00015B6D" w:rsidRPr="00D65EE2">
        <w:rPr>
          <w:rFonts w:ascii="Times New Roman" w:hAnsi="Times New Roman" w:cs="Times New Roman"/>
        </w:rPr>
        <w:t>r the surface</w:t>
      </w:r>
      <w:r w:rsidR="00C75769" w:rsidRPr="00D65EE2">
        <w:rPr>
          <w:rFonts w:ascii="Times New Roman" w:hAnsi="Times New Roman" w:cs="Times New Roman"/>
        </w:rPr>
        <w:t>,</w:t>
      </w:r>
      <w:r w:rsidR="00015B6D" w:rsidRPr="00D65EE2">
        <w:rPr>
          <w:rFonts w:ascii="Times New Roman" w:hAnsi="Times New Roman" w:cs="Times New Roman"/>
        </w:rPr>
        <w:t xml:space="preserve"> the higher the strength.</w:t>
      </w:r>
    </w:p>
    <w:p w14:paraId="2CFADBD1" w14:textId="354EC749" w:rsidR="00015B6D" w:rsidRPr="00D65EE2" w:rsidRDefault="009B56A2" w:rsidP="009B56A2">
      <w:pPr>
        <w:pStyle w:val="ListParagraph"/>
        <w:widowControl w:val="0"/>
        <w:numPr>
          <w:ilvl w:val="2"/>
          <w:numId w:val="13"/>
        </w:numPr>
        <w:tabs>
          <w:tab w:val="left" w:pos="90"/>
          <w:tab w:val="left" w:pos="861"/>
        </w:tabs>
        <w:autoSpaceDE w:val="0"/>
        <w:autoSpaceDN w:val="0"/>
        <w:spacing w:before="0"/>
        <w:ind w:left="360" w:hanging="360"/>
        <w:contextualSpacing w:val="0"/>
        <w:rPr>
          <w:rFonts w:ascii="Times New Roman" w:hAnsi="Times New Roman" w:cs="Times New Roman"/>
        </w:rPr>
      </w:pPr>
      <w:r w:rsidRPr="00D65EE2">
        <w:rPr>
          <w:rFonts w:ascii="Times New Roman" w:hAnsi="Times New Roman" w:cs="Times New Roman"/>
          <w:b/>
        </w:rPr>
        <w:t>R</w:t>
      </w:r>
      <w:r w:rsidR="00015B6D" w:rsidRPr="00D65EE2">
        <w:rPr>
          <w:rFonts w:ascii="Times New Roman" w:hAnsi="Times New Roman" w:cs="Times New Roman"/>
          <w:b/>
        </w:rPr>
        <w:t>ate of loading</w:t>
      </w:r>
      <w:r w:rsidR="00102BB9">
        <w:rPr>
          <w:rFonts w:ascii="Times New Roman" w:hAnsi="Times New Roman" w:cs="Times New Roman"/>
        </w:rPr>
        <w:sym w:font="Symbol" w:char="F02D"/>
      </w:r>
      <w:r w:rsidR="00C75769" w:rsidRPr="00D65EE2">
        <w:rPr>
          <w:rFonts w:ascii="Times New Roman" w:hAnsi="Times New Roman" w:cs="Times New Roman"/>
        </w:rPr>
        <w:t xml:space="preserve"> </w:t>
      </w:r>
      <w:r w:rsidR="007D6148">
        <w:rPr>
          <w:rFonts w:ascii="Times New Roman" w:hAnsi="Times New Roman" w:cs="Times New Roman"/>
        </w:rPr>
        <w:t>T</w:t>
      </w:r>
      <w:r w:rsidR="00015B6D" w:rsidRPr="00D65EE2">
        <w:rPr>
          <w:rFonts w:ascii="Times New Roman" w:hAnsi="Times New Roman" w:cs="Times New Roman"/>
        </w:rPr>
        <w:t>he faster the loading, the greater</w:t>
      </w:r>
      <w:r w:rsidR="00C75769" w:rsidRPr="00D65EE2">
        <w:rPr>
          <w:rFonts w:ascii="Times New Roman" w:hAnsi="Times New Roman" w:cs="Times New Roman"/>
        </w:rPr>
        <w:t xml:space="preserve"> </w:t>
      </w:r>
      <w:r w:rsidR="00015B6D" w:rsidRPr="00D65EE2">
        <w:rPr>
          <w:rFonts w:ascii="Times New Roman" w:hAnsi="Times New Roman" w:cs="Times New Roman"/>
        </w:rPr>
        <w:t>the strength.</w:t>
      </w:r>
    </w:p>
    <w:p w14:paraId="71A74999" w14:textId="1185166B" w:rsidR="00015B6D" w:rsidRPr="000B6AB7" w:rsidRDefault="00B7294D" w:rsidP="009B56A2">
      <w:pPr>
        <w:pStyle w:val="ListParagraph"/>
        <w:widowControl w:val="0"/>
        <w:numPr>
          <w:ilvl w:val="2"/>
          <w:numId w:val="13"/>
        </w:numPr>
        <w:tabs>
          <w:tab w:val="left" w:pos="90"/>
          <w:tab w:val="left" w:pos="866"/>
        </w:tabs>
        <w:autoSpaceDE w:val="0"/>
        <w:autoSpaceDN w:val="0"/>
        <w:spacing w:before="0"/>
        <w:ind w:left="360" w:right="768" w:hanging="360"/>
        <w:contextualSpacing w:val="0"/>
        <w:rPr>
          <w:rFonts w:ascii="Times New Roman" w:hAnsi="Times New Roman" w:cs="Times New Roman"/>
        </w:rPr>
      </w:pPr>
      <w:r>
        <w:rPr>
          <w:rFonts w:ascii="Times New Roman" w:hAnsi="Times New Roman" w:cs="Times New Roman"/>
          <w:b/>
        </w:rPr>
        <w:t>Curing t</w:t>
      </w:r>
      <w:r w:rsidRPr="00D65EE2">
        <w:rPr>
          <w:rFonts w:ascii="Times New Roman" w:hAnsi="Times New Roman" w:cs="Times New Roman"/>
          <w:b/>
        </w:rPr>
        <w:t xml:space="preserve">emperature </w:t>
      </w:r>
      <w:r w:rsidR="00015B6D" w:rsidRPr="00D65EE2">
        <w:rPr>
          <w:rFonts w:ascii="Times New Roman" w:hAnsi="Times New Roman" w:cs="Times New Roman"/>
          <w:b/>
        </w:rPr>
        <w:t>and humidity</w:t>
      </w:r>
      <w:r w:rsidR="00102BB9">
        <w:rPr>
          <w:rFonts w:ascii="Times New Roman" w:hAnsi="Times New Roman" w:cs="Times New Roman"/>
        </w:rPr>
        <w:sym w:font="Symbol" w:char="F02D"/>
      </w:r>
      <w:r w:rsidR="00015B6D" w:rsidRPr="00D65EE2">
        <w:rPr>
          <w:rFonts w:ascii="Times New Roman" w:hAnsi="Times New Roman" w:cs="Times New Roman"/>
        </w:rPr>
        <w:t xml:space="preserve"> </w:t>
      </w:r>
      <w:r w:rsidR="007D6148">
        <w:rPr>
          <w:rFonts w:ascii="Times New Roman" w:hAnsi="Times New Roman" w:cs="Times New Roman"/>
        </w:rPr>
        <w:t>T</w:t>
      </w:r>
      <w:r w:rsidR="00015B6D" w:rsidRPr="00D65EE2">
        <w:rPr>
          <w:rFonts w:ascii="Times New Roman" w:hAnsi="Times New Roman" w:cs="Times New Roman"/>
        </w:rPr>
        <w:t>he higher the temperature and humidity</w:t>
      </w:r>
      <w:r w:rsidR="00CD724A">
        <w:rPr>
          <w:rFonts w:ascii="Times New Roman" w:hAnsi="Times New Roman" w:cs="Times New Roman"/>
        </w:rPr>
        <w:t xml:space="preserve"> at which the specimens were stored before testing</w:t>
      </w:r>
      <w:r w:rsidR="00015B6D" w:rsidRPr="00D65EE2">
        <w:rPr>
          <w:rFonts w:ascii="Times New Roman" w:hAnsi="Times New Roman" w:cs="Times New Roman"/>
        </w:rPr>
        <w:t>, the higher the strength.</w:t>
      </w:r>
    </w:p>
    <w:p w14:paraId="527989C4" w14:textId="3AE6078C" w:rsidR="009B56A2" w:rsidRPr="00D65EE2" w:rsidRDefault="00015B6D" w:rsidP="009B56A2">
      <w:pPr>
        <w:pStyle w:val="BodyText"/>
        <w:tabs>
          <w:tab w:val="left" w:pos="90"/>
        </w:tabs>
        <w:spacing w:after="120"/>
        <w:ind w:left="360" w:right="729" w:hanging="360"/>
        <w:jc w:val="left"/>
        <w:rPr>
          <w:sz w:val="24"/>
          <w:szCs w:val="24"/>
        </w:rPr>
      </w:pPr>
      <w:r w:rsidRPr="00D65EE2">
        <w:rPr>
          <w:sz w:val="24"/>
          <w:szCs w:val="24"/>
        </w:rPr>
        <w:t xml:space="preserve">5) </w:t>
      </w:r>
      <w:r w:rsidR="00102BB9">
        <w:rPr>
          <w:sz w:val="24"/>
          <w:szCs w:val="24"/>
        </w:rPr>
        <w:t xml:space="preserve">  </w:t>
      </w:r>
      <w:r w:rsidR="009B56A2" w:rsidRPr="00D65EE2">
        <w:rPr>
          <w:b/>
          <w:sz w:val="24"/>
          <w:szCs w:val="24"/>
        </w:rPr>
        <w:t>E</w:t>
      </w:r>
      <w:r w:rsidRPr="00D65EE2">
        <w:rPr>
          <w:b/>
          <w:sz w:val="24"/>
          <w:szCs w:val="24"/>
        </w:rPr>
        <w:t>nd restraint</w:t>
      </w:r>
      <w:r w:rsidR="00102BB9">
        <w:sym w:font="Symbol" w:char="F02D"/>
      </w:r>
      <w:r w:rsidR="00C75769" w:rsidRPr="00D65EE2">
        <w:rPr>
          <w:sz w:val="24"/>
          <w:szCs w:val="24"/>
        </w:rPr>
        <w:t xml:space="preserve"> </w:t>
      </w:r>
      <w:r w:rsidR="007D6148">
        <w:rPr>
          <w:sz w:val="24"/>
          <w:szCs w:val="24"/>
        </w:rPr>
        <w:t>T</w:t>
      </w:r>
      <w:r w:rsidRPr="00D65EE2">
        <w:rPr>
          <w:sz w:val="24"/>
          <w:szCs w:val="24"/>
        </w:rPr>
        <w:t>he type of loading head influence</w:t>
      </w:r>
      <w:r w:rsidR="00C75769" w:rsidRPr="00D65EE2">
        <w:rPr>
          <w:sz w:val="24"/>
          <w:szCs w:val="24"/>
        </w:rPr>
        <w:t>s</w:t>
      </w:r>
      <w:r w:rsidRPr="00D65EE2">
        <w:rPr>
          <w:sz w:val="24"/>
          <w:szCs w:val="24"/>
        </w:rPr>
        <w:t xml:space="preserve"> the distribution of stresses across the </w:t>
      </w:r>
      <w:r w:rsidR="00C75769" w:rsidRPr="00D65EE2">
        <w:rPr>
          <w:sz w:val="24"/>
          <w:szCs w:val="24"/>
        </w:rPr>
        <w:t>t</w:t>
      </w:r>
      <w:r w:rsidRPr="00D65EE2">
        <w:rPr>
          <w:sz w:val="24"/>
          <w:szCs w:val="24"/>
        </w:rPr>
        <w:t>est specimen</w:t>
      </w:r>
      <w:r w:rsidR="007D6148">
        <w:rPr>
          <w:sz w:val="24"/>
          <w:szCs w:val="24"/>
        </w:rPr>
        <w:t>.</w:t>
      </w:r>
      <w:r w:rsidRPr="00D65EE2">
        <w:rPr>
          <w:sz w:val="24"/>
          <w:szCs w:val="24"/>
        </w:rPr>
        <w:t xml:space="preserve"> </w:t>
      </w:r>
      <w:r w:rsidR="007D6148">
        <w:rPr>
          <w:sz w:val="24"/>
          <w:szCs w:val="24"/>
        </w:rPr>
        <w:t>T</w:t>
      </w:r>
      <w:r w:rsidRPr="00D65EE2">
        <w:rPr>
          <w:sz w:val="24"/>
          <w:szCs w:val="24"/>
        </w:rPr>
        <w:t xml:space="preserve">he ideal </w:t>
      </w:r>
      <w:r w:rsidR="00C75769" w:rsidRPr="00D65EE2">
        <w:rPr>
          <w:sz w:val="24"/>
          <w:szCs w:val="24"/>
        </w:rPr>
        <w:t xml:space="preserve">test </w:t>
      </w:r>
      <w:r w:rsidRPr="00D65EE2">
        <w:rPr>
          <w:sz w:val="24"/>
          <w:szCs w:val="24"/>
        </w:rPr>
        <w:t xml:space="preserve">loading head is a "brush </w:t>
      </w:r>
      <w:proofErr w:type="spellStart"/>
      <w:r w:rsidRPr="00D65EE2">
        <w:rPr>
          <w:sz w:val="24"/>
          <w:szCs w:val="24"/>
        </w:rPr>
        <w:t>platten</w:t>
      </w:r>
      <w:proofErr w:type="spellEnd"/>
      <w:r w:rsidRPr="00D65EE2">
        <w:rPr>
          <w:sz w:val="24"/>
          <w:szCs w:val="24"/>
        </w:rPr>
        <w:t xml:space="preserve">", </w:t>
      </w:r>
      <w:r w:rsidR="00A12149">
        <w:rPr>
          <w:sz w:val="24"/>
          <w:szCs w:val="24"/>
        </w:rPr>
        <w:t>however,</w:t>
      </w:r>
      <w:r w:rsidR="00A12149" w:rsidRPr="00D65EE2">
        <w:rPr>
          <w:sz w:val="24"/>
          <w:szCs w:val="24"/>
        </w:rPr>
        <w:t xml:space="preserve"> </w:t>
      </w:r>
      <w:r w:rsidRPr="00D65EE2">
        <w:rPr>
          <w:sz w:val="24"/>
          <w:szCs w:val="24"/>
        </w:rPr>
        <w:t>th</w:t>
      </w:r>
      <w:r w:rsidR="00A12149">
        <w:rPr>
          <w:sz w:val="24"/>
          <w:szCs w:val="24"/>
        </w:rPr>
        <w:t>is type of loading head</w:t>
      </w:r>
      <w:r w:rsidRPr="00D65EE2">
        <w:rPr>
          <w:sz w:val="24"/>
          <w:szCs w:val="24"/>
        </w:rPr>
        <w:t xml:space="preserve"> </w:t>
      </w:r>
      <w:r w:rsidR="00A12149">
        <w:rPr>
          <w:sz w:val="24"/>
          <w:szCs w:val="24"/>
        </w:rPr>
        <w:t>is</w:t>
      </w:r>
      <w:r w:rsidR="00A12149" w:rsidRPr="00D65EE2">
        <w:rPr>
          <w:sz w:val="24"/>
          <w:szCs w:val="24"/>
        </w:rPr>
        <w:t xml:space="preserve"> </w:t>
      </w:r>
      <w:r w:rsidRPr="00D65EE2">
        <w:rPr>
          <w:sz w:val="24"/>
          <w:szCs w:val="24"/>
        </w:rPr>
        <w:t>expensive to manufacture</w:t>
      </w:r>
      <w:r w:rsidR="00A12149">
        <w:rPr>
          <w:sz w:val="24"/>
          <w:szCs w:val="24"/>
        </w:rPr>
        <w:t>,</w:t>
      </w:r>
      <w:r w:rsidRPr="00D65EE2">
        <w:rPr>
          <w:sz w:val="24"/>
          <w:szCs w:val="24"/>
        </w:rPr>
        <w:t xml:space="preserve"> and </w:t>
      </w:r>
      <w:r w:rsidR="00C75769" w:rsidRPr="00D65EE2">
        <w:rPr>
          <w:sz w:val="24"/>
          <w:szCs w:val="24"/>
        </w:rPr>
        <w:t xml:space="preserve">repeatability </w:t>
      </w:r>
      <w:r w:rsidRPr="00D65EE2">
        <w:rPr>
          <w:sz w:val="24"/>
          <w:szCs w:val="24"/>
        </w:rPr>
        <w:t xml:space="preserve">is a problem. Steel heads are typically used, </w:t>
      </w:r>
      <w:r w:rsidR="00D15E4A">
        <w:rPr>
          <w:sz w:val="24"/>
          <w:szCs w:val="24"/>
        </w:rPr>
        <w:t>but</w:t>
      </w:r>
      <w:r w:rsidR="00D15E4A" w:rsidRPr="00D65EE2">
        <w:rPr>
          <w:sz w:val="24"/>
          <w:szCs w:val="24"/>
        </w:rPr>
        <w:t xml:space="preserve"> </w:t>
      </w:r>
      <w:r w:rsidRPr="00D65EE2">
        <w:rPr>
          <w:sz w:val="24"/>
          <w:szCs w:val="24"/>
        </w:rPr>
        <w:t xml:space="preserve">their rigidity leads to apparent higher strengths. The use of capping compounds to distribute the stresses more evenly across the specimen has </w:t>
      </w:r>
      <w:r w:rsidR="00A12149">
        <w:rPr>
          <w:sz w:val="24"/>
          <w:szCs w:val="24"/>
        </w:rPr>
        <w:t>ameliorated</w:t>
      </w:r>
      <w:r w:rsidRPr="00D65EE2">
        <w:rPr>
          <w:sz w:val="24"/>
          <w:szCs w:val="24"/>
        </w:rPr>
        <w:t xml:space="preserve"> much of th</w:t>
      </w:r>
      <w:r w:rsidR="00A12149">
        <w:rPr>
          <w:sz w:val="24"/>
          <w:szCs w:val="24"/>
        </w:rPr>
        <w:t>is</w:t>
      </w:r>
      <w:r w:rsidRPr="00D65EE2">
        <w:rPr>
          <w:sz w:val="24"/>
          <w:szCs w:val="24"/>
        </w:rPr>
        <w:t xml:space="preserve"> problem. </w:t>
      </w:r>
    </w:p>
    <w:p w14:paraId="6A40301D" w14:textId="21AD6AEF" w:rsidR="009B56A2" w:rsidRPr="000B6AB7" w:rsidRDefault="00015B6D" w:rsidP="009B56A2">
      <w:pPr>
        <w:pStyle w:val="BodyText"/>
        <w:numPr>
          <w:ilvl w:val="0"/>
          <w:numId w:val="15"/>
        </w:numPr>
        <w:tabs>
          <w:tab w:val="left" w:pos="90"/>
        </w:tabs>
        <w:spacing w:after="120"/>
        <w:ind w:left="360" w:right="712" w:hanging="360"/>
        <w:jc w:val="left"/>
        <w:rPr>
          <w:sz w:val="24"/>
          <w:szCs w:val="24"/>
        </w:rPr>
      </w:pPr>
      <w:r w:rsidRPr="00D65EE2">
        <w:rPr>
          <w:b/>
          <w:sz w:val="24"/>
          <w:szCs w:val="24"/>
        </w:rPr>
        <w:t>Type of testing machine</w:t>
      </w:r>
      <w:r w:rsidR="00102BB9">
        <w:sym w:font="Symbol" w:char="F02D"/>
      </w:r>
      <w:r w:rsidR="009B56A2" w:rsidRPr="00D65EE2">
        <w:rPr>
          <w:sz w:val="24"/>
          <w:szCs w:val="24"/>
        </w:rPr>
        <w:t xml:space="preserve"> </w:t>
      </w:r>
      <w:r w:rsidRPr="00D65EE2">
        <w:rPr>
          <w:sz w:val="24"/>
          <w:szCs w:val="24"/>
        </w:rPr>
        <w:t>Testing machines can be classified as hard (very rigid) or soft (less rigid)</w:t>
      </w:r>
      <w:r w:rsidR="009B56A2" w:rsidRPr="00D65EE2">
        <w:rPr>
          <w:sz w:val="24"/>
          <w:szCs w:val="24"/>
        </w:rPr>
        <w:t xml:space="preserve"> in terms of their stiffness</w:t>
      </w:r>
      <w:r w:rsidRPr="00D65EE2">
        <w:rPr>
          <w:sz w:val="24"/>
          <w:szCs w:val="24"/>
        </w:rPr>
        <w:t>. A soft machine follows the stress-strain curve better as the specimen fails</w:t>
      </w:r>
      <w:r w:rsidR="00CD724A">
        <w:rPr>
          <w:sz w:val="24"/>
          <w:szCs w:val="24"/>
        </w:rPr>
        <w:t>;</w:t>
      </w:r>
      <w:r w:rsidR="00CD724A" w:rsidRPr="00D65EE2">
        <w:rPr>
          <w:sz w:val="24"/>
          <w:szCs w:val="24"/>
        </w:rPr>
        <w:t xml:space="preserve"> </w:t>
      </w:r>
      <w:r w:rsidR="00DA761A">
        <w:rPr>
          <w:sz w:val="24"/>
          <w:szCs w:val="24"/>
        </w:rPr>
        <w:t>however,</w:t>
      </w:r>
      <w:r w:rsidR="00DA761A" w:rsidRPr="00D65EE2">
        <w:rPr>
          <w:sz w:val="24"/>
          <w:szCs w:val="24"/>
        </w:rPr>
        <w:t xml:space="preserve"> </w:t>
      </w:r>
      <w:r w:rsidRPr="00D65EE2">
        <w:rPr>
          <w:sz w:val="24"/>
          <w:szCs w:val="24"/>
        </w:rPr>
        <w:t xml:space="preserve">the additional stored energy will be released and lead to faster crack propagation, and </w:t>
      </w:r>
      <w:r w:rsidR="00DA761A">
        <w:rPr>
          <w:sz w:val="24"/>
          <w:szCs w:val="24"/>
        </w:rPr>
        <w:t xml:space="preserve">thus </w:t>
      </w:r>
      <w:r w:rsidRPr="00D65EE2">
        <w:rPr>
          <w:sz w:val="24"/>
          <w:szCs w:val="24"/>
        </w:rPr>
        <w:t>a lower apparent strength.</w:t>
      </w:r>
      <w:r w:rsidR="009B56A2" w:rsidRPr="00D65EE2">
        <w:rPr>
          <w:sz w:val="24"/>
          <w:szCs w:val="24"/>
        </w:rPr>
        <w:t xml:space="preserve"> </w:t>
      </w:r>
    </w:p>
    <w:p w14:paraId="4B9DAF33" w14:textId="2C3A6E6A" w:rsidR="00F8056D" w:rsidRPr="00165703" w:rsidRDefault="00015B6D" w:rsidP="00D65EE2">
      <w:pPr>
        <w:pStyle w:val="BodyText"/>
        <w:numPr>
          <w:ilvl w:val="0"/>
          <w:numId w:val="15"/>
        </w:numPr>
        <w:tabs>
          <w:tab w:val="left" w:pos="90"/>
        </w:tabs>
        <w:spacing w:after="120"/>
        <w:ind w:left="360" w:right="712" w:hanging="360"/>
        <w:jc w:val="left"/>
        <w:rPr>
          <w:sz w:val="24"/>
          <w:szCs w:val="24"/>
        </w:rPr>
      </w:pPr>
      <w:r w:rsidRPr="00165703">
        <w:rPr>
          <w:b/>
          <w:noProof/>
          <w:sz w:val="24"/>
          <w:szCs w:val="24"/>
          <w:lang w:eastAsia="en-US"/>
        </w:rPr>
        <mc:AlternateContent>
          <mc:Choice Requires="wps">
            <w:drawing>
              <wp:anchor distT="0" distB="0" distL="114300" distR="114300" simplePos="0" relativeHeight="251660288" behindDoc="0" locked="0" layoutInCell="1" allowOverlap="1" wp14:anchorId="0A50EB79" wp14:editId="504C1DD0">
                <wp:simplePos x="0" y="0"/>
                <wp:positionH relativeFrom="page">
                  <wp:posOffset>6643370</wp:posOffset>
                </wp:positionH>
                <wp:positionV relativeFrom="paragraph">
                  <wp:posOffset>1403985</wp:posOffset>
                </wp:positionV>
                <wp:extent cx="0" cy="0"/>
                <wp:effectExtent l="13970" t="616585" r="24130" b="6305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7">
                          <a:solidFill>
                            <a:srgbClr val="000000"/>
                          </a:solidFill>
                          <a:prstDash val="solid"/>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D97CF0"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3.1pt,110.55pt" to="523.1pt,1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" strokeweight=".1274mm">
                <w10:wrap anchorx="page"/>
              </v:line>
            </w:pict>
          </mc:Fallback>
        </mc:AlternateContent>
      </w:r>
      <w:r w:rsidR="009B56A2" w:rsidRPr="00165703">
        <w:rPr>
          <w:b/>
          <w:sz w:val="24"/>
          <w:szCs w:val="24"/>
        </w:rPr>
        <w:t>G</w:t>
      </w:r>
      <w:r w:rsidRPr="00165703">
        <w:rPr>
          <w:b/>
          <w:sz w:val="24"/>
          <w:szCs w:val="24"/>
        </w:rPr>
        <w:t>eometry of</w:t>
      </w:r>
      <w:r w:rsidR="0016039E" w:rsidRPr="00165703">
        <w:rPr>
          <w:b/>
          <w:sz w:val="24"/>
          <w:szCs w:val="24"/>
        </w:rPr>
        <w:t xml:space="preserve"> </w:t>
      </w:r>
      <w:r w:rsidRPr="00165703">
        <w:rPr>
          <w:b/>
          <w:sz w:val="24"/>
          <w:szCs w:val="24"/>
        </w:rPr>
        <w:t>the specimen</w:t>
      </w:r>
      <w:r w:rsidR="00102BB9" w:rsidRPr="00165703">
        <w:rPr>
          <w:sz w:val="24"/>
          <w:szCs w:val="24"/>
        </w:rPr>
        <w:sym w:font="Symbol" w:char="F02D"/>
      </w:r>
      <w:r w:rsidR="009B56A2" w:rsidRPr="00165703">
        <w:rPr>
          <w:sz w:val="24"/>
          <w:szCs w:val="24"/>
        </w:rPr>
        <w:t xml:space="preserve"> I</w:t>
      </w:r>
      <w:r w:rsidRPr="00165703">
        <w:rPr>
          <w:sz w:val="24"/>
          <w:szCs w:val="24"/>
        </w:rPr>
        <w:t>n the U</w:t>
      </w:r>
      <w:r w:rsidR="00DA761A" w:rsidRPr="00165703">
        <w:rPr>
          <w:sz w:val="24"/>
          <w:szCs w:val="24"/>
        </w:rPr>
        <w:t>nited States,</w:t>
      </w:r>
      <w:r w:rsidRPr="00165703">
        <w:rPr>
          <w:sz w:val="24"/>
          <w:szCs w:val="24"/>
        </w:rPr>
        <w:t xml:space="preserve"> cylinders (</w:t>
      </w:r>
      <w:r w:rsidR="009B56A2" w:rsidRPr="00165703">
        <w:rPr>
          <w:sz w:val="24"/>
          <w:szCs w:val="24"/>
        </w:rPr>
        <w:t xml:space="preserve">traditionally </w:t>
      </w:r>
      <w:r w:rsidRPr="00165703">
        <w:rPr>
          <w:sz w:val="24"/>
          <w:szCs w:val="24"/>
        </w:rPr>
        <w:t>6" diameter by 12" high</w:t>
      </w:r>
      <w:r w:rsidR="009B56A2" w:rsidRPr="00165703">
        <w:rPr>
          <w:sz w:val="24"/>
          <w:szCs w:val="24"/>
        </w:rPr>
        <w:t>, but more recently 4” x 8” ones</w:t>
      </w:r>
      <w:r w:rsidRPr="00165703">
        <w:rPr>
          <w:sz w:val="24"/>
          <w:szCs w:val="24"/>
        </w:rPr>
        <w:t>) are commonly used</w:t>
      </w:r>
      <w:r w:rsidR="00DA761A" w:rsidRPr="00165703">
        <w:rPr>
          <w:sz w:val="24"/>
          <w:szCs w:val="24"/>
        </w:rPr>
        <w:t>.</w:t>
      </w:r>
      <w:r w:rsidRPr="00165703">
        <w:rPr>
          <w:sz w:val="24"/>
          <w:szCs w:val="24"/>
        </w:rPr>
        <w:t xml:space="preserve"> </w:t>
      </w:r>
      <w:r w:rsidR="00DA761A" w:rsidRPr="00165703">
        <w:rPr>
          <w:sz w:val="24"/>
          <w:szCs w:val="24"/>
        </w:rPr>
        <w:t>I</w:t>
      </w:r>
      <w:r w:rsidRPr="00165703">
        <w:rPr>
          <w:sz w:val="24"/>
          <w:szCs w:val="24"/>
        </w:rPr>
        <w:t xml:space="preserve">n </w:t>
      </w:r>
      <w:r w:rsidR="00CD724A" w:rsidRPr="00165703">
        <w:rPr>
          <w:sz w:val="24"/>
          <w:szCs w:val="24"/>
        </w:rPr>
        <w:t>E</w:t>
      </w:r>
      <w:r w:rsidR="00CD724A">
        <w:rPr>
          <w:sz w:val="24"/>
          <w:szCs w:val="24"/>
        </w:rPr>
        <w:t>urope</w:t>
      </w:r>
      <w:r w:rsidR="00DA761A" w:rsidRPr="00165703">
        <w:rPr>
          <w:sz w:val="24"/>
          <w:szCs w:val="24"/>
        </w:rPr>
        <w:t>,</w:t>
      </w:r>
      <w:r w:rsidRPr="00165703">
        <w:rPr>
          <w:sz w:val="24"/>
          <w:szCs w:val="24"/>
        </w:rPr>
        <w:t xml:space="preserve"> cubes (6" by 6"</w:t>
      </w:r>
      <w:r w:rsidR="00CD724A">
        <w:rPr>
          <w:sz w:val="24"/>
          <w:szCs w:val="24"/>
        </w:rPr>
        <w:t xml:space="preserve"> or smaller</w:t>
      </w:r>
      <w:r w:rsidRPr="00165703">
        <w:rPr>
          <w:sz w:val="24"/>
          <w:szCs w:val="24"/>
        </w:rPr>
        <w:t>) are used. Although the ratio of cube strength to cylinder strength decreases as the concrete strength increases, it is often assumed that the strength of a cube specimen will be about 1.25 greater than that of a cylinder. In cylinder tests</w:t>
      </w:r>
      <w:r w:rsidR="00DA761A" w:rsidRPr="00165703">
        <w:rPr>
          <w:sz w:val="24"/>
          <w:szCs w:val="24"/>
        </w:rPr>
        <w:t>,</w:t>
      </w:r>
      <w:r w:rsidRPr="00165703">
        <w:rPr>
          <w:sz w:val="24"/>
          <w:szCs w:val="24"/>
        </w:rPr>
        <w:t xml:space="preserve"> the length </w:t>
      </w:r>
      <w:r w:rsidR="00DA761A" w:rsidRPr="00165703">
        <w:rPr>
          <w:sz w:val="24"/>
          <w:szCs w:val="24"/>
        </w:rPr>
        <w:t xml:space="preserve">over </w:t>
      </w:r>
      <w:r w:rsidRPr="00165703">
        <w:rPr>
          <w:sz w:val="24"/>
          <w:szCs w:val="24"/>
        </w:rPr>
        <w:t>diameter ratio (1/d) also influences the measured strength. The s</w:t>
      </w:r>
      <w:r w:rsidR="009B56A2" w:rsidRPr="00165703">
        <w:rPr>
          <w:sz w:val="24"/>
          <w:szCs w:val="24"/>
        </w:rPr>
        <w:t>t</w:t>
      </w:r>
      <w:r w:rsidRPr="00165703">
        <w:rPr>
          <w:sz w:val="24"/>
          <w:szCs w:val="24"/>
        </w:rPr>
        <w:t xml:space="preserve">andard cylinder has a </w:t>
      </w:r>
      <w:r w:rsidR="009B56A2" w:rsidRPr="00165703">
        <w:rPr>
          <w:sz w:val="24"/>
          <w:szCs w:val="24"/>
        </w:rPr>
        <w:t>l</w:t>
      </w:r>
      <w:r w:rsidRPr="00165703">
        <w:rPr>
          <w:sz w:val="24"/>
          <w:szCs w:val="24"/>
        </w:rPr>
        <w:t xml:space="preserve">/d </w:t>
      </w:r>
      <w:r w:rsidR="009B56A2" w:rsidRPr="00165703">
        <w:rPr>
          <w:sz w:val="24"/>
          <w:szCs w:val="24"/>
        </w:rPr>
        <w:t>rati</w:t>
      </w:r>
      <w:r w:rsidRPr="00165703">
        <w:rPr>
          <w:sz w:val="24"/>
          <w:szCs w:val="24"/>
        </w:rPr>
        <w:t>o of 2.00, and correction factors can be found for other ratios.</w:t>
      </w:r>
    </w:p>
    <w:p w14:paraId="570AF70E" w14:textId="5B74405A" w:rsidR="000F0917" w:rsidRPr="000B6AB7" w:rsidRDefault="00DA761A" w:rsidP="00105791">
      <w:pPr>
        <w:pStyle w:val="BodyText"/>
        <w:tabs>
          <w:tab w:val="left" w:pos="90"/>
        </w:tabs>
        <w:spacing w:after="120"/>
        <w:ind w:right="712"/>
        <w:jc w:val="left"/>
        <w:rPr>
          <w:sz w:val="24"/>
          <w:szCs w:val="24"/>
        </w:rPr>
      </w:pPr>
      <w:r>
        <w:rPr>
          <w:sz w:val="24"/>
          <w:szCs w:val="24"/>
        </w:rPr>
        <w:lastRenderedPageBreak/>
        <w:t>C</w:t>
      </w:r>
      <w:r w:rsidR="00105791" w:rsidRPr="000B6AB7">
        <w:rPr>
          <w:sz w:val="24"/>
          <w:szCs w:val="24"/>
        </w:rPr>
        <w:t>ompression tests are run on a hydraulic testing machine (Figure 1).</w:t>
      </w:r>
      <w:r w:rsidR="00854A97" w:rsidRPr="00214783">
        <w:rPr>
          <w:sz w:val="24"/>
          <w:szCs w:val="24"/>
        </w:rPr>
        <w:t xml:space="preserve">  </w:t>
      </w:r>
      <w:r w:rsidR="003923D3" w:rsidRPr="00214783">
        <w:rPr>
          <w:sz w:val="24"/>
          <w:szCs w:val="24"/>
        </w:rPr>
        <w:t xml:space="preserve">This </w:t>
      </w:r>
      <w:r>
        <w:rPr>
          <w:sz w:val="24"/>
          <w:szCs w:val="24"/>
        </w:rPr>
        <w:t xml:space="preserve">machine </w:t>
      </w:r>
      <w:r w:rsidR="003923D3" w:rsidRPr="000B6AB7">
        <w:rPr>
          <w:sz w:val="24"/>
          <w:szCs w:val="24"/>
        </w:rPr>
        <w:t xml:space="preserve">is </w:t>
      </w:r>
      <w:r w:rsidR="00BA0950">
        <w:rPr>
          <w:sz w:val="24"/>
          <w:szCs w:val="24"/>
        </w:rPr>
        <w:t>different fr</w:t>
      </w:r>
      <w:r w:rsidR="0002164D">
        <w:rPr>
          <w:sz w:val="24"/>
          <w:szCs w:val="24"/>
        </w:rPr>
        <w:t>o</w:t>
      </w:r>
      <w:r w:rsidR="00BA0950">
        <w:rPr>
          <w:sz w:val="24"/>
          <w:szCs w:val="24"/>
        </w:rPr>
        <w:t>m the</w:t>
      </w:r>
      <w:r w:rsidR="003923D3" w:rsidRPr="000B6AB7">
        <w:rPr>
          <w:sz w:val="24"/>
          <w:szCs w:val="24"/>
        </w:rPr>
        <w:t xml:space="preserve"> universal testing machine</w:t>
      </w:r>
      <w:r w:rsidR="00BA0950">
        <w:rPr>
          <w:sz w:val="24"/>
          <w:szCs w:val="24"/>
        </w:rPr>
        <w:t>s that we have been using in other laboratories</w:t>
      </w:r>
      <w:r w:rsidR="003923D3" w:rsidRPr="000B6AB7">
        <w:rPr>
          <w:sz w:val="24"/>
          <w:szCs w:val="24"/>
        </w:rPr>
        <w:t xml:space="preserve">, as it </w:t>
      </w:r>
      <w:r w:rsidR="00BA0950">
        <w:rPr>
          <w:sz w:val="24"/>
          <w:szCs w:val="24"/>
        </w:rPr>
        <w:t>is powered by a simple</w:t>
      </w:r>
      <w:r w:rsidR="0002164D">
        <w:rPr>
          <w:sz w:val="24"/>
          <w:szCs w:val="24"/>
        </w:rPr>
        <w:t>,</w:t>
      </w:r>
      <w:r w:rsidR="00BA0950">
        <w:rPr>
          <w:sz w:val="24"/>
          <w:szCs w:val="24"/>
        </w:rPr>
        <w:t xml:space="preserve"> hydraulic pump. This testing machine </w:t>
      </w:r>
      <w:r w:rsidR="003923D3" w:rsidRPr="000B6AB7">
        <w:rPr>
          <w:sz w:val="24"/>
          <w:szCs w:val="24"/>
        </w:rPr>
        <w:t xml:space="preserve">works only in compression and has a relatively short stroke.  </w:t>
      </w:r>
      <w:r w:rsidR="00C310AC" w:rsidRPr="00214783">
        <w:rPr>
          <w:sz w:val="24"/>
          <w:szCs w:val="24"/>
        </w:rPr>
        <w:t>For the compression test</w:t>
      </w:r>
      <w:r w:rsidR="003923D3" w:rsidRPr="00214783">
        <w:rPr>
          <w:sz w:val="24"/>
          <w:szCs w:val="24"/>
        </w:rPr>
        <w:t>, the l</w:t>
      </w:r>
      <w:r w:rsidR="000F0917" w:rsidRPr="00214783">
        <w:rPr>
          <w:sz w:val="24"/>
          <w:szCs w:val="24"/>
        </w:rPr>
        <w:t>oa</w:t>
      </w:r>
      <w:r w:rsidR="003923D3" w:rsidRPr="00214783">
        <w:rPr>
          <w:sz w:val="24"/>
          <w:szCs w:val="24"/>
        </w:rPr>
        <w:t>d capacity has to be very high (300</w:t>
      </w:r>
      <w:r w:rsidR="00CD724A">
        <w:rPr>
          <w:sz w:val="24"/>
          <w:szCs w:val="24"/>
        </w:rPr>
        <w:t xml:space="preserve">,000 </w:t>
      </w:r>
      <w:proofErr w:type="spellStart"/>
      <w:r w:rsidR="00CD724A">
        <w:rPr>
          <w:sz w:val="24"/>
          <w:szCs w:val="24"/>
        </w:rPr>
        <w:t>lbs</w:t>
      </w:r>
      <w:proofErr w:type="spellEnd"/>
      <w:r w:rsidR="00CD724A">
        <w:rPr>
          <w:sz w:val="24"/>
          <w:szCs w:val="24"/>
        </w:rPr>
        <w:t xml:space="preserve"> or 300</w:t>
      </w:r>
      <w:r w:rsidR="003923D3" w:rsidRPr="00214783">
        <w:rPr>
          <w:sz w:val="24"/>
          <w:szCs w:val="24"/>
        </w:rPr>
        <w:t xml:space="preserve"> </w:t>
      </w:r>
      <w:commentRangeStart w:id="4"/>
      <w:commentRangeStart w:id="5"/>
      <w:r w:rsidR="003923D3" w:rsidRPr="00214783">
        <w:rPr>
          <w:sz w:val="24"/>
          <w:szCs w:val="24"/>
        </w:rPr>
        <w:t>kips</w:t>
      </w:r>
      <w:commentRangeEnd w:id="4"/>
      <w:r w:rsidR="00165703">
        <w:rPr>
          <w:rStyle w:val="CommentReference"/>
          <w:rFonts w:asciiTheme="minorHAnsi" w:eastAsiaTheme="minorHAnsi" w:hAnsiTheme="minorHAnsi" w:cstheme="minorBidi"/>
          <w:lang w:eastAsia="en-US"/>
        </w:rPr>
        <w:commentReference w:id="4"/>
      </w:r>
      <w:commentRangeEnd w:id="5"/>
      <w:r w:rsidR="00B7294D">
        <w:rPr>
          <w:rStyle w:val="CommentReference"/>
          <w:rFonts w:asciiTheme="minorHAnsi" w:eastAsiaTheme="minorHAnsi" w:hAnsiTheme="minorHAnsi" w:cstheme="minorBidi"/>
          <w:lang w:eastAsia="en-US"/>
        </w:rPr>
        <w:commentReference w:id="5"/>
      </w:r>
      <w:r w:rsidR="003923D3" w:rsidRPr="00214783">
        <w:rPr>
          <w:sz w:val="24"/>
          <w:szCs w:val="24"/>
        </w:rPr>
        <w:t xml:space="preserve"> or more) in order to test high strength concretes, as the 12 in. cylinders have an area of </w:t>
      </w:r>
      <w:r w:rsidR="000F0917" w:rsidRPr="00214783">
        <w:rPr>
          <w:sz w:val="24"/>
          <w:szCs w:val="24"/>
        </w:rPr>
        <w:t>28.2 in.</w:t>
      </w:r>
      <w:r w:rsidR="000F0917" w:rsidRPr="00D65EE2">
        <w:rPr>
          <w:sz w:val="24"/>
          <w:szCs w:val="24"/>
          <w:vertAlign w:val="superscript"/>
        </w:rPr>
        <w:t>2</w:t>
      </w:r>
      <w:r w:rsidR="00095454">
        <w:rPr>
          <w:sz w:val="24"/>
          <w:szCs w:val="24"/>
        </w:rPr>
        <w:t>,</w:t>
      </w:r>
      <w:r w:rsidR="000F0917" w:rsidRPr="000B6AB7">
        <w:rPr>
          <w:sz w:val="24"/>
          <w:szCs w:val="24"/>
        </w:rPr>
        <w:t xml:space="preserve"> and concrete strengths can range up to 20 </w:t>
      </w:r>
      <w:proofErr w:type="spellStart"/>
      <w:r w:rsidR="000F0917" w:rsidRPr="000B6AB7">
        <w:rPr>
          <w:sz w:val="24"/>
          <w:szCs w:val="24"/>
        </w:rPr>
        <w:t>ksi</w:t>
      </w:r>
      <w:proofErr w:type="spellEnd"/>
      <w:r w:rsidR="000F0917" w:rsidRPr="000B6AB7">
        <w:rPr>
          <w:sz w:val="24"/>
          <w:szCs w:val="24"/>
        </w:rPr>
        <w:t xml:space="preserve"> in practical applications</w:t>
      </w:r>
      <w:r w:rsidR="00095454">
        <w:rPr>
          <w:sz w:val="24"/>
          <w:szCs w:val="24"/>
        </w:rPr>
        <w:t>.</w:t>
      </w:r>
      <w:r w:rsidR="000F0917" w:rsidRPr="000B6AB7">
        <w:rPr>
          <w:sz w:val="24"/>
          <w:szCs w:val="24"/>
        </w:rPr>
        <w:t xml:space="preserve"> </w:t>
      </w:r>
      <w:r w:rsidR="00095454">
        <w:rPr>
          <w:sz w:val="24"/>
          <w:szCs w:val="24"/>
        </w:rPr>
        <w:t>This type of</w:t>
      </w:r>
      <w:r w:rsidR="000F0917" w:rsidRPr="000B6AB7">
        <w:rPr>
          <w:sz w:val="24"/>
          <w:szCs w:val="24"/>
        </w:rPr>
        <w:t xml:space="preserve"> concrete will require a machine with a capacity of </w:t>
      </w:r>
      <w:r w:rsidR="00095454">
        <w:rPr>
          <w:sz w:val="24"/>
          <w:szCs w:val="24"/>
        </w:rPr>
        <w:t xml:space="preserve">at least </w:t>
      </w:r>
      <w:r w:rsidR="000F0917" w:rsidRPr="000B6AB7">
        <w:rPr>
          <w:sz w:val="24"/>
          <w:szCs w:val="24"/>
        </w:rPr>
        <w:t>600 kips.</w:t>
      </w:r>
    </w:p>
    <w:p w14:paraId="7A22414A" w14:textId="1CFB667D" w:rsidR="003E2F94" w:rsidRDefault="005345EE" w:rsidP="00D65EE2">
      <w:pPr>
        <w:pStyle w:val="BodyText"/>
        <w:tabs>
          <w:tab w:val="left" w:pos="90"/>
        </w:tabs>
        <w:spacing w:after="120"/>
        <w:ind w:right="712"/>
        <w:jc w:val="center"/>
        <w:rPr>
          <w:sz w:val="24"/>
          <w:szCs w:val="24"/>
        </w:rPr>
      </w:pPr>
      <w:r w:rsidRPr="00EE1905">
        <w:rPr>
          <w:i/>
        </w:rPr>
        <w:t>Figure 1 – Hydraulic testing machine</w:t>
      </w:r>
    </w:p>
    <w:p w14:paraId="3CD2182F" w14:textId="59FFC360" w:rsidR="00105791" w:rsidRPr="00EE1905" w:rsidRDefault="00854A97" w:rsidP="005345EE">
      <w:pPr>
        <w:pStyle w:val="BodyText"/>
        <w:tabs>
          <w:tab w:val="left" w:pos="90"/>
        </w:tabs>
        <w:spacing w:after="120"/>
        <w:ind w:right="706"/>
        <w:jc w:val="left"/>
        <w:rPr>
          <w:sz w:val="24"/>
          <w:szCs w:val="24"/>
        </w:rPr>
      </w:pPr>
      <w:r w:rsidRPr="000B6AB7">
        <w:rPr>
          <w:sz w:val="24"/>
          <w:szCs w:val="24"/>
        </w:rPr>
        <w:t xml:space="preserve">The test for Young’s modulus and Poisson’s ratio is carried out utilizing a </w:t>
      </w:r>
      <w:proofErr w:type="spellStart"/>
      <w:r w:rsidRPr="000B6AB7">
        <w:rPr>
          <w:sz w:val="24"/>
          <w:szCs w:val="24"/>
        </w:rPr>
        <w:t>compressometer</w:t>
      </w:r>
      <w:proofErr w:type="spellEnd"/>
      <w:r w:rsidRPr="000B6AB7">
        <w:rPr>
          <w:sz w:val="24"/>
          <w:szCs w:val="24"/>
        </w:rPr>
        <w:t xml:space="preserve"> (Figure </w:t>
      </w:r>
      <w:r w:rsidR="00B44703">
        <w:rPr>
          <w:sz w:val="24"/>
          <w:szCs w:val="24"/>
        </w:rPr>
        <w:t>2</w:t>
      </w:r>
      <w:r w:rsidRPr="00EE1905">
        <w:rPr>
          <w:sz w:val="24"/>
          <w:szCs w:val="24"/>
        </w:rPr>
        <w:t xml:space="preserve">). This device is installed </w:t>
      </w:r>
      <w:r w:rsidR="000F0917" w:rsidRPr="00EE1905">
        <w:rPr>
          <w:sz w:val="24"/>
          <w:szCs w:val="24"/>
        </w:rPr>
        <w:t xml:space="preserve">in a concrete cylinder during </w:t>
      </w:r>
      <w:r w:rsidRPr="00EE1905">
        <w:rPr>
          <w:sz w:val="24"/>
          <w:szCs w:val="24"/>
        </w:rPr>
        <w:t>a compression test and is used to measure both longitudinal and hoop deformations.</w:t>
      </w:r>
      <w:r w:rsidR="000F0917" w:rsidRPr="00EE1905">
        <w:rPr>
          <w:sz w:val="24"/>
          <w:szCs w:val="24"/>
        </w:rPr>
        <w:t xml:space="preserve"> The longitudinal dial gage is used to compute the longitudinal strains, which in combination with the stress are used to compute Young’s modulus. The ratio of the hoop</w:t>
      </w:r>
      <w:r w:rsidR="003E2F94">
        <w:rPr>
          <w:sz w:val="24"/>
          <w:szCs w:val="24"/>
        </w:rPr>
        <w:t xml:space="preserve"> stress</w:t>
      </w:r>
      <w:r w:rsidR="000F0917" w:rsidRPr="00EE1905">
        <w:rPr>
          <w:sz w:val="24"/>
          <w:szCs w:val="24"/>
        </w:rPr>
        <w:t xml:space="preserve"> to the longitudinal stress can be used to back</w:t>
      </w:r>
      <w:r w:rsidR="003E2F94">
        <w:rPr>
          <w:sz w:val="24"/>
          <w:szCs w:val="24"/>
        </w:rPr>
        <w:t xml:space="preserve"> </w:t>
      </w:r>
      <w:r w:rsidR="000F0917" w:rsidRPr="00EE1905">
        <w:rPr>
          <w:sz w:val="24"/>
          <w:szCs w:val="24"/>
        </w:rPr>
        <w:t xml:space="preserve">calculate Poisson’s ratio. Both Young’s modulus and Poisson’s ratio are valid at only low levels of load (certainly less than </w:t>
      </w:r>
      <w:r w:rsidR="00CD724A">
        <w:rPr>
          <w:sz w:val="24"/>
          <w:szCs w:val="24"/>
        </w:rPr>
        <w:t>4</w:t>
      </w:r>
      <w:r w:rsidR="00CD724A" w:rsidRPr="00EE1905">
        <w:rPr>
          <w:sz w:val="24"/>
          <w:szCs w:val="24"/>
        </w:rPr>
        <w:t>0</w:t>
      </w:r>
      <w:r w:rsidR="000F0917" w:rsidRPr="00EE1905">
        <w:rPr>
          <w:sz w:val="24"/>
          <w:szCs w:val="24"/>
        </w:rPr>
        <w:t xml:space="preserve">% of ultimate), as </w:t>
      </w:r>
      <w:proofErr w:type="spellStart"/>
      <w:r w:rsidR="000F0917" w:rsidRPr="00EE1905">
        <w:rPr>
          <w:sz w:val="24"/>
          <w:szCs w:val="24"/>
        </w:rPr>
        <w:t>microcra</w:t>
      </w:r>
      <w:r w:rsidR="003E2F94">
        <w:rPr>
          <w:sz w:val="24"/>
          <w:szCs w:val="24"/>
        </w:rPr>
        <w:t>c</w:t>
      </w:r>
      <w:r w:rsidR="000F0917" w:rsidRPr="00EE1905">
        <w:rPr>
          <w:sz w:val="24"/>
          <w:szCs w:val="24"/>
        </w:rPr>
        <w:t>king</w:t>
      </w:r>
      <w:proofErr w:type="spellEnd"/>
      <w:r w:rsidR="000F0917" w:rsidRPr="00EE1905">
        <w:rPr>
          <w:sz w:val="24"/>
          <w:szCs w:val="24"/>
        </w:rPr>
        <w:t xml:space="preserve"> of the concrete will begin </w:t>
      </w:r>
      <w:r w:rsidR="003E2F94">
        <w:rPr>
          <w:sz w:val="24"/>
          <w:szCs w:val="24"/>
        </w:rPr>
        <w:t xml:space="preserve">at </w:t>
      </w:r>
      <w:r w:rsidR="000F0917" w:rsidRPr="00EE1905">
        <w:rPr>
          <w:sz w:val="24"/>
          <w:szCs w:val="24"/>
        </w:rPr>
        <w:t xml:space="preserve">around 30% of </w:t>
      </w:r>
      <w:r w:rsidR="003E2F94">
        <w:rPr>
          <w:sz w:val="24"/>
          <w:szCs w:val="24"/>
        </w:rPr>
        <w:t xml:space="preserve">the </w:t>
      </w:r>
      <w:r w:rsidR="000F0917" w:rsidRPr="00EE1905">
        <w:rPr>
          <w:sz w:val="24"/>
          <w:szCs w:val="24"/>
        </w:rPr>
        <w:t>ultimate</w:t>
      </w:r>
      <w:r w:rsidR="003E2F94">
        <w:rPr>
          <w:sz w:val="24"/>
          <w:szCs w:val="24"/>
        </w:rPr>
        <w:t>,</w:t>
      </w:r>
      <w:r w:rsidR="000F0917" w:rsidRPr="00EE1905">
        <w:rPr>
          <w:sz w:val="24"/>
          <w:szCs w:val="24"/>
        </w:rPr>
        <w:t xml:space="preserve"> and the behavior </w:t>
      </w:r>
      <w:r w:rsidR="003E2F94">
        <w:rPr>
          <w:sz w:val="24"/>
          <w:szCs w:val="24"/>
        </w:rPr>
        <w:t xml:space="preserve">of the concrete </w:t>
      </w:r>
      <w:r w:rsidR="000F0917" w:rsidRPr="00EE1905">
        <w:rPr>
          <w:sz w:val="24"/>
          <w:szCs w:val="24"/>
        </w:rPr>
        <w:t xml:space="preserve">will be </w:t>
      </w:r>
      <w:r w:rsidR="00CD724A">
        <w:rPr>
          <w:sz w:val="24"/>
          <w:szCs w:val="24"/>
        </w:rPr>
        <w:t xml:space="preserve">clearly </w:t>
      </w:r>
      <w:r w:rsidR="000F0917" w:rsidRPr="00EE1905">
        <w:rPr>
          <w:sz w:val="24"/>
          <w:szCs w:val="24"/>
        </w:rPr>
        <w:t>non-line</w:t>
      </w:r>
      <w:r w:rsidR="006F39B6" w:rsidRPr="00EE1905">
        <w:rPr>
          <w:sz w:val="24"/>
          <w:szCs w:val="24"/>
        </w:rPr>
        <w:t>a</w:t>
      </w:r>
      <w:r w:rsidR="000F0917" w:rsidRPr="00EE1905">
        <w:rPr>
          <w:sz w:val="24"/>
          <w:szCs w:val="24"/>
        </w:rPr>
        <w:t xml:space="preserve">r </w:t>
      </w:r>
      <w:r w:rsidR="00CD724A">
        <w:rPr>
          <w:sz w:val="24"/>
          <w:szCs w:val="24"/>
        </w:rPr>
        <w:t xml:space="preserve">beginning </w:t>
      </w:r>
      <w:r w:rsidR="000F0917" w:rsidRPr="00EE1905">
        <w:rPr>
          <w:sz w:val="24"/>
          <w:szCs w:val="24"/>
        </w:rPr>
        <w:t xml:space="preserve">around 60% of </w:t>
      </w:r>
      <w:r w:rsidR="003E2F94">
        <w:rPr>
          <w:sz w:val="24"/>
          <w:szCs w:val="24"/>
        </w:rPr>
        <w:t xml:space="preserve">the </w:t>
      </w:r>
      <w:r w:rsidR="000F0917" w:rsidRPr="00EE1905">
        <w:rPr>
          <w:sz w:val="24"/>
          <w:szCs w:val="24"/>
        </w:rPr>
        <w:t>ultimate.  After this point</w:t>
      </w:r>
      <w:r w:rsidR="009516FB">
        <w:rPr>
          <w:sz w:val="24"/>
          <w:szCs w:val="24"/>
        </w:rPr>
        <w:t>,</w:t>
      </w:r>
      <w:r w:rsidR="000F0917" w:rsidRPr="00EE1905">
        <w:rPr>
          <w:sz w:val="24"/>
          <w:szCs w:val="24"/>
        </w:rPr>
        <w:t xml:space="preserve"> Poisson’s ratio loses meaning</w:t>
      </w:r>
      <w:r w:rsidR="009516FB">
        <w:rPr>
          <w:sz w:val="24"/>
          <w:szCs w:val="24"/>
        </w:rPr>
        <w:t>,</w:t>
      </w:r>
      <w:r w:rsidR="000F0917" w:rsidRPr="00EE1905">
        <w:rPr>
          <w:sz w:val="24"/>
          <w:szCs w:val="24"/>
        </w:rPr>
        <w:t xml:space="preserve"> as the concrete will begin to exhibit dilatational behavior due to crack growth (i.e., Poisson’s ratio will become negative)</w:t>
      </w:r>
      <w:r w:rsidR="009516FB">
        <w:rPr>
          <w:sz w:val="24"/>
          <w:szCs w:val="24"/>
        </w:rPr>
        <w:t>.</w:t>
      </w:r>
      <w:r w:rsidR="000F0917" w:rsidRPr="00EE1905">
        <w:rPr>
          <w:sz w:val="24"/>
          <w:szCs w:val="24"/>
        </w:rPr>
        <w:t xml:space="preserve">   </w:t>
      </w:r>
    </w:p>
    <w:p w14:paraId="17FCA8F8" w14:textId="26DFE1A6" w:rsidR="00206BD4" w:rsidRDefault="003923D3" w:rsidP="00D65EE2">
      <w:pPr>
        <w:pStyle w:val="BodyText"/>
        <w:tabs>
          <w:tab w:val="left" w:pos="90"/>
        </w:tabs>
        <w:spacing w:after="120"/>
        <w:ind w:right="712"/>
        <w:jc w:val="center"/>
        <w:rPr>
          <w:i/>
        </w:rPr>
      </w:pPr>
      <w:r w:rsidRPr="00D65EE2">
        <w:rPr>
          <w:i/>
          <w:sz w:val="24"/>
          <w:szCs w:val="24"/>
        </w:rPr>
        <w:t xml:space="preserve">Figure </w:t>
      </w:r>
      <w:r w:rsidR="00B44703">
        <w:rPr>
          <w:i/>
          <w:sz w:val="24"/>
          <w:szCs w:val="24"/>
        </w:rPr>
        <w:t>2</w:t>
      </w:r>
      <w:r w:rsidR="00B44703" w:rsidRPr="00D65EE2">
        <w:rPr>
          <w:i/>
          <w:sz w:val="24"/>
          <w:szCs w:val="24"/>
        </w:rPr>
        <w:t xml:space="preserve"> </w:t>
      </w:r>
      <w:r w:rsidRPr="00D65EE2">
        <w:rPr>
          <w:i/>
          <w:sz w:val="24"/>
          <w:szCs w:val="24"/>
        </w:rPr>
        <w:t xml:space="preserve">– </w:t>
      </w:r>
      <w:proofErr w:type="spellStart"/>
      <w:r w:rsidRPr="00D65EE2">
        <w:rPr>
          <w:i/>
          <w:sz w:val="24"/>
          <w:szCs w:val="24"/>
        </w:rPr>
        <w:t>Compressometer</w:t>
      </w:r>
      <w:proofErr w:type="spellEnd"/>
      <w:r w:rsidR="00206BD4">
        <w:rPr>
          <w:i/>
          <w:sz w:val="24"/>
          <w:szCs w:val="24"/>
        </w:rPr>
        <w:t>.</w:t>
      </w:r>
    </w:p>
    <w:p w14:paraId="78687D5E" w14:textId="43F7228D" w:rsidR="00206BD4" w:rsidRDefault="00206BD4" w:rsidP="00D65EE2">
      <w:pPr>
        <w:pStyle w:val="BodyText"/>
        <w:tabs>
          <w:tab w:val="left" w:pos="90"/>
        </w:tabs>
        <w:spacing w:after="120"/>
        <w:ind w:right="712"/>
        <w:jc w:val="left"/>
      </w:pPr>
      <w:r>
        <w:rPr>
          <w:sz w:val="24"/>
          <w:szCs w:val="24"/>
        </w:rPr>
        <w:t xml:space="preserve">While cylinder tests are useful to determine the quality of the concrete delivered to the site, </w:t>
      </w:r>
      <w:r w:rsidR="00017BCC">
        <w:rPr>
          <w:sz w:val="24"/>
          <w:szCs w:val="24"/>
        </w:rPr>
        <w:t>this test</w:t>
      </w:r>
      <w:r>
        <w:rPr>
          <w:sz w:val="24"/>
          <w:szCs w:val="24"/>
        </w:rPr>
        <w:t xml:space="preserve"> does not tell us what the concrete strength in situ is.  Even curing cylinders on site does not provide very reliable results.  As a result, there has been a great effort to develop economical non-destructive testing (NDT) techniques to assess in-situ concrete strength</w:t>
      </w:r>
      <w:r w:rsidR="00017BCC" w:rsidRPr="00017BCC">
        <w:rPr>
          <w:sz w:val="24"/>
          <w:szCs w:val="24"/>
        </w:rPr>
        <w:t xml:space="preserve"> </w:t>
      </w:r>
      <w:r w:rsidR="00017BCC">
        <w:rPr>
          <w:sz w:val="24"/>
          <w:szCs w:val="24"/>
        </w:rPr>
        <w:t>over the last 40 years</w:t>
      </w:r>
      <w:r>
        <w:rPr>
          <w:sz w:val="24"/>
          <w:szCs w:val="24"/>
        </w:rPr>
        <w:t xml:space="preserve">. Two of the more common early techniques are </w:t>
      </w:r>
      <w:r w:rsidR="00017BCC">
        <w:rPr>
          <w:sz w:val="24"/>
          <w:szCs w:val="24"/>
        </w:rPr>
        <w:t xml:space="preserve">using </w:t>
      </w:r>
      <w:r>
        <w:rPr>
          <w:sz w:val="24"/>
          <w:szCs w:val="24"/>
        </w:rPr>
        <w:t>the Schmidt hammer and the Windsor probe.  Both of the</w:t>
      </w:r>
      <w:r w:rsidR="00017BCC">
        <w:rPr>
          <w:sz w:val="24"/>
          <w:szCs w:val="24"/>
        </w:rPr>
        <w:t>se techniques</w:t>
      </w:r>
      <w:r>
        <w:rPr>
          <w:sz w:val="24"/>
          <w:szCs w:val="24"/>
        </w:rPr>
        <w:t xml:space="preserve"> are examples of surface hardness testing</w:t>
      </w:r>
      <w:r w:rsidR="00CD724A">
        <w:rPr>
          <w:sz w:val="24"/>
          <w:szCs w:val="24"/>
        </w:rPr>
        <w:t>, which can be related to strength through proper calibration procedures.</w:t>
      </w:r>
      <w:r>
        <w:rPr>
          <w:sz w:val="24"/>
          <w:szCs w:val="24"/>
        </w:rPr>
        <w:t xml:space="preserve">  </w:t>
      </w:r>
    </w:p>
    <w:p w14:paraId="5F559F19" w14:textId="48CEFFDB" w:rsidR="00B24E76" w:rsidRDefault="00206BD4" w:rsidP="00D65EE2">
      <w:pPr>
        <w:pStyle w:val="BodyText"/>
        <w:tabs>
          <w:tab w:val="left" w:pos="90"/>
        </w:tabs>
        <w:spacing w:after="120"/>
        <w:ind w:right="712"/>
        <w:jc w:val="left"/>
      </w:pPr>
      <w:r>
        <w:rPr>
          <w:sz w:val="24"/>
          <w:szCs w:val="24"/>
        </w:rPr>
        <w:t>The Schmidt hammer is a simple</w:t>
      </w:r>
      <w:r w:rsidR="00017BCC">
        <w:rPr>
          <w:sz w:val="24"/>
          <w:szCs w:val="24"/>
        </w:rPr>
        <w:t>,</w:t>
      </w:r>
      <w:r>
        <w:rPr>
          <w:sz w:val="24"/>
          <w:szCs w:val="24"/>
        </w:rPr>
        <w:t xml:space="preserve"> spring-actuated device that shoots a steel weight at a surface and measures its rebound</w:t>
      </w:r>
      <w:r w:rsidR="00B24E76">
        <w:rPr>
          <w:sz w:val="24"/>
          <w:szCs w:val="24"/>
        </w:rPr>
        <w:t xml:space="preserve"> (Figure 3)</w:t>
      </w:r>
      <w:r>
        <w:rPr>
          <w:sz w:val="24"/>
          <w:szCs w:val="24"/>
        </w:rPr>
        <w:t xml:space="preserve">.  With suitable calibration of the device to </w:t>
      </w:r>
      <w:r w:rsidR="00017BCC">
        <w:rPr>
          <w:sz w:val="24"/>
          <w:szCs w:val="24"/>
        </w:rPr>
        <w:t>a</w:t>
      </w:r>
      <w:r>
        <w:rPr>
          <w:sz w:val="24"/>
          <w:szCs w:val="24"/>
        </w:rPr>
        <w:t xml:space="preserve"> particular mix, reliable results can be obtained.  </w:t>
      </w:r>
      <w:r w:rsidR="00017BCC">
        <w:rPr>
          <w:sz w:val="24"/>
          <w:szCs w:val="24"/>
        </w:rPr>
        <w:t>As</w:t>
      </w:r>
      <w:r>
        <w:rPr>
          <w:sz w:val="24"/>
          <w:szCs w:val="24"/>
        </w:rPr>
        <w:t xml:space="preserve"> it only takes a few seconds to run, this</w:t>
      </w:r>
      <w:r w:rsidR="00017BCC">
        <w:rPr>
          <w:sz w:val="24"/>
          <w:szCs w:val="24"/>
        </w:rPr>
        <w:t xml:space="preserve"> test</w:t>
      </w:r>
      <w:r>
        <w:rPr>
          <w:sz w:val="24"/>
          <w:szCs w:val="24"/>
        </w:rPr>
        <w:t xml:space="preserve"> is a very efficient way of measuring the consistency of the concrete across one or </w:t>
      </w:r>
      <w:r w:rsidR="00017BCC">
        <w:rPr>
          <w:sz w:val="24"/>
          <w:szCs w:val="24"/>
        </w:rPr>
        <w:t>more</w:t>
      </w:r>
      <w:r>
        <w:rPr>
          <w:sz w:val="24"/>
          <w:szCs w:val="24"/>
        </w:rPr>
        <w:t xml:space="preserve"> casting sequences.     </w:t>
      </w:r>
    </w:p>
    <w:p w14:paraId="4A67D4F4" w14:textId="483A55D1" w:rsidR="00B24E76" w:rsidRDefault="00B24E76" w:rsidP="00D65EE2">
      <w:pPr>
        <w:pStyle w:val="BodyText"/>
        <w:tabs>
          <w:tab w:val="left" w:pos="90"/>
        </w:tabs>
        <w:spacing w:after="120"/>
        <w:ind w:right="712"/>
        <w:jc w:val="center"/>
      </w:pPr>
      <w:r w:rsidRPr="00D65EE2">
        <w:rPr>
          <w:i/>
          <w:sz w:val="24"/>
          <w:szCs w:val="24"/>
        </w:rPr>
        <w:t>Figure 3 – Schmidt hammer</w:t>
      </w:r>
    </w:p>
    <w:p w14:paraId="5387EF86" w14:textId="5DA35A62" w:rsidR="005838AA" w:rsidRDefault="00B24E76" w:rsidP="00D65EE2">
      <w:pPr>
        <w:pStyle w:val="BodyText"/>
        <w:tabs>
          <w:tab w:val="left" w:pos="90"/>
        </w:tabs>
        <w:spacing w:after="120"/>
        <w:ind w:right="712"/>
        <w:jc w:val="left"/>
      </w:pPr>
      <w:r w:rsidRPr="00D65EE2">
        <w:rPr>
          <w:sz w:val="24"/>
          <w:szCs w:val="24"/>
        </w:rPr>
        <w:t xml:space="preserve">The Windsor probe, on the other hand, is a powder-actuated gun that shoots three probes into the concrete </w:t>
      </w:r>
      <w:r w:rsidR="00017BCC">
        <w:rPr>
          <w:sz w:val="24"/>
          <w:szCs w:val="24"/>
        </w:rPr>
        <w:t>in</w:t>
      </w:r>
      <w:r w:rsidRPr="00D65EE2">
        <w:rPr>
          <w:sz w:val="24"/>
          <w:szCs w:val="24"/>
        </w:rPr>
        <w:t xml:space="preserve"> a triangular pattern and measures the average penetration</w:t>
      </w:r>
      <w:r w:rsidR="007370A2">
        <w:rPr>
          <w:sz w:val="24"/>
          <w:szCs w:val="24"/>
        </w:rPr>
        <w:t xml:space="preserve"> (Figure 4)</w:t>
      </w:r>
      <w:r w:rsidRPr="00D65EE2">
        <w:rPr>
          <w:sz w:val="24"/>
          <w:szCs w:val="24"/>
        </w:rPr>
        <w:t xml:space="preserve">. As with the Schmidt hammer, calibration to </w:t>
      </w:r>
      <w:r w:rsidR="00017BCC">
        <w:rPr>
          <w:sz w:val="24"/>
          <w:szCs w:val="24"/>
        </w:rPr>
        <w:t>a</w:t>
      </w:r>
      <w:r w:rsidRPr="00D65EE2">
        <w:rPr>
          <w:sz w:val="24"/>
          <w:szCs w:val="24"/>
        </w:rPr>
        <w:t xml:space="preserve"> particular mix is important</w:t>
      </w:r>
      <w:r w:rsidR="00017BCC">
        <w:rPr>
          <w:sz w:val="24"/>
          <w:szCs w:val="24"/>
        </w:rPr>
        <w:t xml:space="preserve"> in order</w:t>
      </w:r>
      <w:r w:rsidRPr="00D65EE2">
        <w:rPr>
          <w:sz w:val="24"/>
          <w:szCs w:val="24"/>
        </w:rPr>
        <w:t xml:space="preserve"> to obtain reliable results. The Windsor probe is not exactly non-destructive, as the probes need to be removed</w:t>
      </w:r>
      <w:r w:rsidR="00017BCC">
        <w:rPr>
          <w:sz w:val="24"/>
          <w:szCs w:val="24"/>
        </w:rPr>
        <w:t>,</w:t>
      </w:r>
      <w:r w:rsidRPr="00D65EE2">
        <w:rPr>
          <w:sz w:val="24"/>
          <w:szCs w:val="24"/>
        </w:rPr>
        <w:t xml:space="preserve"> and the surface concrete patched.  The depth and extent of these patches is small, so th</w:t>
      </w:r>
      <w:r w:rsidR="00142B05">
        <w:rPr>
          <w:sz w:val="24"/>
          <w:szCs w:val="24"/>
        </w:rPr>
        <w:t>e repair</w:t>
      </w:r>
      <w:r w:rsidRPr="00D65EE2">
        <w:rPr>
          <w:sz w:val="24"/>
          <w:szCs w:val="24"/>
        </w:rPr>
        <w:t xml:space="preserve"> is not a major issue.  There are numerous newer and more sophisticated devices and techniques in use today</w:t>
      </w:r>
      <w:r w:rsidR="00CD724A">
        <w:rPr>
          <w:sz w:val="24"/>
          <w:szCs w:val="24"/>
        </w:rPr>
        <w:t xml:space="preserve"> to characterize in-situ concrete strength</w:t>
      </w:r>
      <w:r w:rsidRPr="00D65EE2">
        <w:rPr>
          <w:sz w:val="24"/>
          <w:szCs w:val="24"/>
        </w:rPr>
        <w:t xml:space="preserve">, but those </w:t>
      </w:r>
      <w:r w:rsidR="00142B05">
        <w:rPr>
          <w:sz w:val="24"/>
          <w:szCs w:val="24"/>
        </w:rPr>
        <w:t xml:space="preserve">methods </w:t>
      </w:r>
      <w:r w:rsidRPr="00D65EE2">
        <w:rPr>
          <w:sz w:val="24"/>
          <w:szCs w:val="24"/>
        </w:rPr>
        <w:t>are beyond the scope of this laboratory.</w:t>
      </w:r>
    </w:p>
    <w:p w14:paraId="531A047B" w14:textId="3BDC4E13" w:rsidR="00D46632" w:rsidRPr="000B6AB7" w:rsidRDefault="005838AA" w:rsidP="00D65EE2">
      <w:pPr>
        <w:pStyle w:val="BodyText"/>
        <w:tabs>
          <w:tab w:val="left" w:pos="90"/>
        </w:tabs>
        <w:spacing w:after="120"/>
        <w:ind w:right="712"/>
        <w:jc w:val="center"/>
      </w:pPr>
      <w:r w:rsidRPr="00DB4DCB">
        <w:rPr>
          <w:i/>
          <w:sz w:val="24"/>
          <w:szCs w:val="24"/>
        </w:rPr>
        <w:lastRenderedPageBreak/>
        <w:t xml:space="preserve">Figure </w:t>
      </w:r>
      <w:r>
        <w:rPr>
          <w:i/>
          <w:sz w:val="24"/>
          <w:szCs w:val="24"/>
        </w:rPr>
        <w:t>4</w:t>
      </w:r>
      <w:r w:rsidRPr="00DB4DCB">
        <w:rPr>
          <w:i/>
          <w:sz w:val="24"/>
          <w:szCs w:val="24"/>
        </w:rPr>
        <w:t xml:space="preserve"> – </w:t>
      </w:r>
      <w:r>
        <w:rPr>
          <w:i/>
          <w:sz w:val="24"/>
          <w:szCs w:val="24"/>
        </w:rPr>
        <w:t>Windsor probe</w:t>
      </w:r>
    </w:p>
    <w:p w14:paraId="5A88BB24" w14:textId="0DAC0838" w:rsidR="00854A97" w:rsidRPr="00D65EE2" w:rsidRDefault="0028504D" w:rsidP="00D65EE2">
      <w:pPr>
        <w:spacing w:before="0" w:after="0"/>
        <w:rPr>
          <w:rFonts w:ascii="Times New Roman" w:hAnsi="Times New Roman" w:cs="Times New Roman"/>
          <w:b/>
          <w:sz w:val="20"/>
          <w:u w:val="single"/>
        </w:rPr>
      </w:pPr>
      <w:r w:rsidRPr="00D65EE2">
        <w:rPr>
          <w:rFonts w:ascii="Times New Roman" w:hAnsi="Times New Roman" w:cs="Times New Roman"/>
          <w:b/>
        </w:rPr>
        <w:t>Procedure</w:t>
      </w:r>
      <w:r w:rsidR="004715AE" w:rsidRPr="00D65EE2">
        <w:rPr>
          <w:rFonts w:ascii="Times New Roman" w:hAnsi="Times New Roman" w:cs="Times New Roman"/>
          <w:b/>
        </w:rPr>
        <w:t>:</w:t>
      </w:r>
    </w:p>
    <w:p w14:paraId="540E62D5" w14:textId="1BC4139A" w:rsidR="0016039E" w:rsidRPr="00D65EE2" w:rsidRDefault="0016039E" w:rsidP="0016039E">
      <w:pPr>
        <w:outlineLvl w:val="0"/>
        <w:rPr>
          <w:rFonts w:ascii="Times New Roman" w:hAnsi="Times New Roman" w:cs="Times New Roman"/>
          <w:b/>
          <w:u w:val="single"/>
        </w:rPr>
      </w:pPr>
      <w:r w:rsidRPr="00D65EE2">
        <w:rPr>
          <w:rFonts w:ascii="Times New Roman" w:hAnsi="Times New Roman" w:cs="Times New Roman"/>
          <w:b/>
          <w:u w:val="single"/>
        </w:rPr>
        <w:t xml:space="preserve">Compression Test </w:t>
      </w:r>
    </w:p>
    <w:p w14:paraId="5B47387F" w14:textId="3487C298" w:rsidR="0016039E" w:rsidRPr="00EE1905" w:rsidRDefault="0016039E" w:rsidP="0016039E">
      <w:pPr>
        <w:numPr>
          <w:ilvl w:val="0"/>
          <w:numId w:val="16"/>
        </w:numPr>
        <w:spacing w:after="0"/>
        <w:rPr>
          <w:rFonts w:ascii="Times New Roman" w:hAnsi="Times New Roman" w:cs="Times New Roman"/>
        </w:rPr>
      </w:pPr>
      <w:r w:rsidRPr="00EE1905">
        <w:rPr>
          <w:rFonts w:ascii="Times New Roman" w:hAnsi="Times New Roman" w:cs="Times New Roman"/>
        </w:rPr>
        <w:t>Remove the concrete cylinders from the storage area or curing room</w:t>
      </w:r>
      <w:r w:rsidR="004C0278">
        <w:rPr>
          <w:rFonts w:ascii="Times New Roman" w:hAnsi="Times New Roman" w:cs="Times New Roman"/>
        </w:rPr>
        <w:t>,</w:t>
      </w:r>
      <w:r w:rsidRPr="00EE1905">
        <w:rPr>
          <w:rFonts w:ascii="Times New Roman" w:hAnsi="Times New Roman" w:cs="Times New Roman"/>
        </w:rPr>
        <w:t xml:space="preserve"> and surface dry the cylinders.</w:t>
      </w:r>
    </w:p>
    <w:p w14:paraId="3BA61881" w14:textId="19A6003C" w:rsidR="0016039E" w:rsidRPr="00EE1905" w:rsidRDefault="0016039E" w:rsidP="0016039E">
      <w:pPr>
        <w:numPr>
          <w:ilvl w:val="0"/>
          <w:numId w:val="16"/>
        </w:numPr>
        <w:spacing w:after="0"/>
        <w:rPr>
          <w:rFonts w:ascii="Times New Roman" w:hAnsi="Times New Roman" w:cs="Times New Roman"/>
        </w:rPr>
      </w:pPr>
      <w:r w:rsidRPr="00EE1905">
        <w:rPr>
          <w:rFonts w:ascii="Times New Roman" w:hAnsi="Times New Roman" w:cs="Times New Roman"/>
        </w:rPr>
        <w:t xml:space="preserve">Select </w:t>
      </w:r>
      <w:r w:rsidR="004C0278">
        <w:rPr>
          <w:rFonts w:ascii="Times New Roman" w:hAnsi="Times New Roman" w:cs="Times New Roman"/>
        </w:rPr>
        <w:t>six</w:t>
      </w:r>
      <w:r w:rsidRPr="00EE1905">
        <w:rPr>
          <w:rFonts w:ascii="Times New Roman" w:hAnsi="Times New Roman" w:cs="Times New Roman"/>
        </w:rPr>
        <w:t xml:space="preserve"> cylinders for this test</w:t>
      </w:r>
      <w:r w:rsidR="004C0278">
        <w:rPr>
          <w:rFonts w:ascii="Times New Roman" w:hAnsi="Times New Roman" w:cs="Times New Roman"/>
        </w:rPr>
        <w:t>, and</w:t>
      </w:r>
      <w:r w:rsidRPr="00EE1905">
        <w:rPr>
          <w:rFonts w:ascii="Times New Roman" w:hAnsi="Times New Roman" w:cs="Times New Roman"/>
        </w:rPr>
        <w:t xml:space="preserve"> </w:t>
      </w:r>
      <w:r w:rsidR="004C0278">
        <w:rPr>
          <w:rFonts w:ascii="Times New Roman" w:hAnsi="Times New Roman" w:cs="Times New Roman"/>
        </w:rPr>
        <w:t>m</w:t>
      </w:r>
      <w:r w:rsidRPr="00EE1905">
        <w:rPr>
          <w:rFonts w:ascii="Times New Roman" w:hAnsi="Times New Roman" w:cs="Times New Roman"/>
        </w:rPr>
        <w:t xml:space="preserve">easure the diameter of </w:t>
      </w:r>
      <w:r w:rsidR="004C0278">
        <w:rPr>
          <w:rFonts w:ascii="Times New Roman" w:hAnsi="Times New Roman" w:cs="Times New Roman"/>
        </w:rPr>
        <w:t xml:space="preserve">each of </w:t>
      </w:r>
      <w:r w:rsidRPr="00EE1905">
        <w:rPr>
          <w:rFonts w:ascii="Times New Roman" w:hAnsi="Times New Roman" w:cs="Times New Roman"/>
        </w:rPr>
        <w:t>the cylinders.</w:t>
      </w:r>
    </w:p>
    <w:p w14:paraId="1B54477A" w14:textId="12429E66" w:rsidR="0016039E" w:rsidRPr="00EE1905" w:rsidRDefault="004C0278" w:rsidP="0016039E">
      <w:pPr>
        <w:numPr>
          <w:ilvl w:val="0"/>
          <w:numId w:val="17"/>
        </w:numPr>
        <w:spacing w:after="0"/>
        <w:rPr>
          <w:rFonts w:ascii="Times New Roman" w:hAnsi="Times New Roman" w:cs="Times New Roman"/>
        </w:rPr>
      </w:pPr>
      <w:r>
        <w:rPr>
          <w:rFonts w:ascii="Times New Roman" w:hAnsi="Times New Roman" w:cs="Times New Roman"/>
        </w:rPr>
        <w:t>Ensure that the</w:t>
      </w:r>
      <w:r w:rsidRPr="00EE1905">
        <w:rPr>
          <w:rFonts w:ascii="Times New Roman" w:hAnsi="Times New Roman" w:cs="Times New Roman"/>
        </w:rPr>
        <w:t xml:space="preserve"> </w:t>
      </w:r>
      <w:r w:rsidR="0016039E" w:rsidRPr="00EE1905">
        <w:rPr>
          <w:rFonts w:ascii="Times New Roman" w:hAnsi="Times New Roman" w:cs="Times New Roman"/>
        </w:rPr>
        <w:t xml:space="preserve">ends of the cylinders </w:t>
      </w:r>
      <w:r>
        <w:rPr>
          <w:rFonts w:ascii="Times New Roman" w:hAnsi="Times New Roman" w:cs="Times New Roman"/>
        </w:rPr>
        <w:t>are</w:t>
      </w:r>
      <w:r w:rsidR="0016039E" w:rsidRPr="00EE1905">
        <w:rPr>
          <w:rFonts w:ascii="Times New Roman" w:hAnsi="Times New Roman" w:cs="Times New Roman"/>
        </w:rPr>
        <w:t xml:space="preserve"> as level as possible. </w:t>
      </w:r>
      <w:r>
        <w:rPr>
          <w:rFonts w:ascii="Times New Roman" w:hAnsi="Times New Roman" w:cs="Times New Roman"/>
        </w:rPr>
        <w:t>As</w:t>
      </w:r>
      <w:r w:rsidRPr="00EE1905">
        <w:rPr>
          <w:rFonts w:ascii="Times New Roman" w:hAnsi="Times New Roman" w:cs="Times New Roman"/>
        </w:rPr>
        <w:t xml:space="preserve"> </w:t>
      </w:r>
      <w:r w:rsidR="0016039E" w:rsidRPr="00EE1905">
        <w:rPr>
          <w:rFonts w:ascii="Times New Roman" w:hAnsi="Times New Roman" w:cs="Times New Roman"/>
        </w:rPr>
        <w:t xml:space="preserve">the top of the cylinders are probably not very flat, one must </w:t>
      </w:r>
      <w:r w:rsidR="00CD724A">
        <w:rPr>
          <w:rFonts w:ascii="Times New Roman" w:hAnsi="Times New Roman" w:cs="Times New Roman"/>
        </w:rPr>
        <w:t xml:space="preserve">(a) </w:t>
      </w:r>
      <w:r w:rsidR="0016039E" w:rsidRPr="00EE1905">
        <w:rPr>
          <w:rFonts w:ascii="Times New Roman" w:hAnsi="Times New Roman" w:cs="Times New Roman"/>
        </w:rPr>
        <w:t>grind the concrete cylinder ends with a mason’s rubbing stone to remove surface irregularities</w:t>
      </w:r>
      <w:r w:rsidR="00CD724A">
        <w:rPr>
          <w:rFonts w:ascii="Times New Roman" w:hAnsi="Times New Roman" w:cs="Times New Roman"/>
        </w:rPr>
        <w:t xml:space="preserve"> and</w:t>
      </w:r>
      <w:r w:rsidR="0016039E" w:rsidRPr="00EE1905">
        <w:rPr>
          <w:rFonts w:ascii="Times New Roman" w:hAnsi="Times New Roman" w:cs="Times New Roman"/>
        </w:rPr>
        <w:t xml:space="preserve"> cast an asphaltic cap at both ends of the cylinder, or </w:t>
      </w:r>
      <w:r w:rsidR="00CD724A">
        <w:rPr>
          <w:rFonts w:ascii="Times New Roman" w:hAnsi="Times New Roman" w:cs="Times New Roman"/>
        </w:rPr>
        <w:t xml:space="preserve">(b) </w:t>
      </w:r>
      <w:r w:rsidR="0016039E" w:rsidRPr="00EE1905">
        <w:rPr>
          <w:rFonts w:ascii="Times New Roman" w:hAnsi="Times New Roman" w:cs="Times New Roman"/>
        </w:rPr>
        <w:t>place a neoprene end cap on each end. In this lab</w:t>
      </w:r>
      <w:r w:rsidR="008E4A89">
        <w:rPr>
          <w:rFonts w:ascii="Times New Roman" w:hAnsi="Times New Roman" w:cs="Times New Roman"/>
        </w:rPr>
        <w:t>,</w:t>
      </w:r>
      <w:r w:rsidR="0016039E" w:rsidRPr="00EE1905">
        <w:rPr>
          <w:rFonts w:ascii="Times New Roman" w:hAnsi="Times New Roman" w:cs="Times New Roman"/>
        </w:rPr>
        <w:t xml:space="preserve"> we will </w:t>
      </w:r>
      <w:r>
        <w:rPr>
          <w:rFonts w:ascii="Times New Roman" w:hAnsi="Times New Roman" w:cs="Times New Roman"/>
        </w:rPr>
        <w:t>use neoprene end caps,</w:t>
      </w:r>
      <w:r w:rsidR="0016039E" w:rsidRPr="00EE1905">
        <w:rPr>
          <w:rFonts w:ascii="Times New Roman" w:hAnsi="Times New Roman" w:cs="Times New Roman"/>
        </w:rPr>
        <w:t xml:space="preserve"> as </w:t>
      </w:r>
      <w:r>
        <w:rPr>
          <w:rFonts w:ascii="Times New Roman" w:hAnsi="Times New Roman" w:cs="Times New Roman"/>
        </w:rPr>
        <w:t>this method</w:t>
      </w:r>
      <w:r w:rsidR="0016039E" w:rsidRPr="00EE1905">
        <w:rPr>
          <w:rFonts w:ascii="Times New Roman" w:hAnsi="Times New Roman" w:cs="Times New Roman"/>
        </w:rPr>
        <w:t xml:space="preserve"> is</w:t>
      </w:r>
      <w:r>
        <w:rPr>
          <w:rFonts w:ascii="Times New Roman" w:hAnsi="Times New Roman" w:cs="Times New Roman"/>
        </w:rPr>
        <w:t xml:space="preserve"> by far</w:t>
      </w:r>
      <w:r w:rsidR="0016039E" w:rsidRPr="00EE1905">
        <w:rPr>
          <w:rFonts w:ascii="Times New Roman" w:hAnsi="Times New Roman" w:cs="Times New Roman"/>
        </w:rPr>
        <w:t xml:space="preserve"> the simplest.  </w:t>
      </w:r>
      <w:r>
        <w:rPr>
          <w:rFonts w:ascii="Times New Roman" w:hAnsi="Times New Roman" w:cs="Times New Roman"/>
        </w:rPr>
        <w:t>However</w:t>
      </w:r>
      <w:r w:rsidR="0016039E" w:rsidRPr="00EE1905">
        <w:rPr>
          <w:rFonts w:ascii="Times New Roman" w:hAnsi="Times New Roman" w:cs="Times New Roman"/>
        </w:rPr>
        <w:t xml:space="preserve">, </w:t>
      </w:r>
      <w:r>
        <w:rPr>
          <w:rFonts w:ascii="Times New Roman" w:hAnsi="Times New Roman" w:cs="Times New Roman"/>
        </w:rPr>
        <w:t xml:space="preserve">even using this technique, </w:t>
      </w:r>
      <w:r w:rsidR="0016039E" w:rsidRPr="00EE1905">
        <w:rPr>
          <w:rFonts w:ascii="Times New Roman" w:hAnsi="Times New Roman" w:cs="Times New Roman"/>
        </w:rPr>
        <w:t>major surface imperfection</w:t>
      </w:r>
      <w:r w:rsidR="00105791" w:rsidRPr="00EE1905">
        <w:rPr>
          <w:rFonts w:ascii="Times New Roman" w:hAnsi="Times New Roman" w:cs="Times New Roman"/>
        </w:rPr>
        <w:t>s must be removed beforehand.</w:t>
      </w:r>
      <w:r w:rsidR="0016039E" w:rsidRPr="00EE1905">
        <w:rPr>
          <w:rFonts w:ascii="Times New Roman" w:hAnsi="Times New Roman" w:cs="Times New Roman"/>
        </w:rPr>
        <w:t xml:space="preserve"> </w:t>
      </w:r>
    </w:p>
    <w:p w14:paraId="3778B86F" w14:textId="2A3B98B4" w:rsidR="0016039E" w:rsidRPr="00EE1905" w:rsidRDefault="0016039E" w:rsidP="0016039E">
      <w:pPr>
        <w:numPr>
          <w:ilvl w:val="0"/>
          <w:numId w:val="17"/>
        </w:numPr>
        <w:spacing w:after="0"/>
        <w:rPr>
          <w:rFonts w:ascii="Times New Roman" w:hAnsi="Times New Roman" w:cs="Times New Roman"/>
        </w:rPr>
      </w:pPr>
      <w:r w:rsidRPr="00EE1905">
        <w:rPr>
          <w:rFonts w:ascii="Times New Roman" w:hAnsi="Times New Roman" w:cs="Times New Roman"/>
        </w:rPr>
        <w:t xml:space="preserve">Apply </w:t>
      </w:r>
      <w:r w:rsidR="00A73B36">
        <w:rPr>
          <w:rFonts w:ascii="Times New Roman" w:hAnsi="Times New Roman" w:cs="Times New Roman"/>
        </w:rPr>
        <w:t xml:space="preserve">the </w:t>
      </w:r>
      <w:r w:rsidRPr="00EE1905">
        <w:rPr>
          <w:rFonts w:ascii="Times New Roman" w:hAnsi="Times New Roman" w:cs="Times New Roman"/>
        </w:rPr>
        <w:t xml:space="preserve">compressive load slowly and continuously until the maximum load is reached.  </w:t>
      </w:r>
      <w:r w:rsidR="00C57067">
        <w:rPr>
          <w:rFonts w:ascii="Times New Roman" w:hAnsi="Times New Roman" w:cs="Times New Roman"/>
        </w:rPr>
        <w:t>The l</w:t>
      </w:r>
      <w:r w:rsidRPr="00EE1905">
        <w:rPr>
          <w:rFonts w:ascii="Times New Roman" w:hAnsi="Times New Roman" w:cs="Times New Roman"/>
        </w:rPr>
        <w:t>oading rate should be between 20 psi to 50 psi per second (150 lb. to 300 lb. per second).  Failure of the cylinder is imminent during the test when the load indicator</w:t>
      </w:r>
      <w:r w:rsidR="00C57067">
        <w:rPr>
          <w:rFonts w:ascii="Times New Roman" w:hAnsi="Times New Roman" w:cs="Times New Roman"/>
        </w:rPr>
        <w:t xml:space="preserve"> slows </w:t>
      </w:r>
      <w:r w:rsidRPr="00EE1905">
        <w:rPr>
          <w:rFonts w:ascii="Times New Roman" w:hAnsi="Times New Roman" w:cs="Times New Roman"/>
        </w:rPr>
        <w:t xml:space="preserve">down and finally stops.  Allow the compressive load to continue until the cylinder is crushed. </w:t>
      </w:r>
      <w:r w:rsidR="007D132D">
        <w:rPr>
          <w:rFonts w:ascii="Times New Roman" w:hAnsi="Times New Roman" w:cs="Times New Roman"/>
        </w:rPr>
        <w:t>C</w:t>
      </w:r>
      <w:r w:rsidRPr="00EE1905">
        <w:rPr>
          <w:rFonts w:ascii="Times New Roman" w:hAnsi="Times New Roman" w:cs="Times New Roman"/>
        </w:rPr>
        <w:t xml:space="preserve">losely </w:t>
      </w:r>
      <w:r w:rsidR="007D132D">
        <w:rPr>
          <w:rFonts w:ascii="Times New Roman" w:hAnsi="Times New Roman" w:cs="Times New Roman"/>
        </w:rPr>
        <w:t xml:space="preserve">examine </w:t>
      </w:r>
      <w:r w:rsidRPr="00EE1905">
        <w:rPr>
          <w:rFonts w:ascii="Times New Roman" w:hAnsi="Times New Roman" w:cs="Times New Roman"/>
        </w:rPr>
        <w:t>the type of failure of the cylinder.</w:t>
      </w:r>
    </w:p>
    <w:p w14:paraId="2562C064" w14:textId="10EAB0AF" w:rsidR="0016039E" w:rsidRDefault="0016039E" w:rsidP="0016039E">
      <w:pPr>
        <w:numPr>
          <w:ilvl w:val="0"/>
          <w:numId w:val="17"/>
        </w:numPr>
        <w:spacing w:after="0"/>
        <w:rPr>
          <w:rFonts w:ascii="Times New Roman" w:hAnsi="Times New Roman" w:cs="Times New Roman"/>
        </w:rPr>
      </w:pPr>
      <w:r w:rsidRPr="00EE1905">
        <w:rPr>
          <w:rFonts w:ascii="Times New Roman" w:hAnsi="Times New Roman" w:cs="Times New Roman"/>
        </w:rPr>
        <w:t xml:space="preserve">Record the maximum load and determine the compressive strength for each specimen tested.  Identify and record the fracture mode for each specimen according </w:t>
      </w:r>
      <w:r w:rsidR="00BE6908">
        <w:rPr>
          <w:rFonts w:ascii="Times New Roman" w:hAnsi="Times New Roman" w:cs="Times New Roman"/>
        </w:rPr>
        <w:t xml:space="preserve">to </w:t>
      </w:r>
      <w:r w:rsidRPr="00EE1905">
        <w:rPr>
          <w:rFonts w:ascii="Times New Roman" w:hAnsi="Times New Roman" w:cs="Times New Roman"/>
        </w:rPr>
        <w:t xml:space="preserve">the sketches shown in Figure </w:t>
      </w:r>
      <w:r w:rsidR="007370A2">
        <w:rPr>
          <w:rFonts w:ascii="Times New Roman" w:hAnsi="Times New Roman" w:cs="Times New Roman"/>
        </w:rPr>
        <w:t>5</w:t>
      </w:r>
      <w:r w:rsidRPr="00EE1905">
        <w:rPr>
          <w:rFonts w:ascii="Times New Roman" w:hAnsi="Times New Roman" w:cs="Times New Roman"/>
        </w:rPr>
        <w:t>.  Modes (a) and (b) are considered the normal fracture modes.</w:t>
      </w:r>
    </w:p>
    <w:p w14:paraId="7EFC83D6" w14:textId="4DDE4AAA" w:rsidR="007370A2" w:rsidRPr="00EE1905" w:rsidRDefault="007370A2" w:rsidP="00D65EE2">
      <w:pPr>
        <w:pStyle w:val="Heading1"/>
      </w:pPr>
      <w:r w:rsidRPr="00EE1905">
        <w:t xml:space="preserve">Figure </w:t>
      </w:r>
      <w:r>
        <w:t xml:space="preserve">5 </w:t>
      </w:r>
      <w:r w:rsidRPr="00590785">
        <w:rPr>
          <w:i w:val="0"/>
        </w:rPr>
        <w:t>–</w:t>
      </w:r>
      <w:r w:rsidRPr="00EE1905">
        <w:t xml:space="preserve"> Fracture modes in concrete cylinders under compression</w:t>
      </w:r>
    </w:p>
    <w:p w14:paraId="28F3FB05" w14:textId="77777777" w:rsidR="00854A97" w:rsidRPr="00EE1905" w:rsidRDefault="00854A97" w:rsidP="00D65EE2">
      <w:pPr>
        <w:pStyle w:val="BodyTextIndent3"/>
        <w:rPr>
          <w:rFonts w:ascii="Times New Roman" w:hAnsi="Times New Roman" w:cs="Times New Roman"/>
          <w:i/>
        </w:rPr>
      </w:pPr>
    </w:p>
    <w:p w14:paraId="32FB3BB5" w14:textId="34927A92" w:rsidR="00854A97" w:rsidRPr="00D65EE2" w:rsidRDefault="00FB0807" w:rsidP="00854A97">
      <w:pPr>
        <w:spacing w:before="0" w:after="0"/>
        <w:rPr>
          <w:rFonts w:ascii="Times New Roman" w:hAnsi="Times New Roman" w:cs="Times New Roman"/>
          <w:b/>
          <w:u w:val="single"/>
        </w:rPr>
      </w:pPr>
      <w:r w:rsidRPr="00D65EE2">
        <w:rPr>
          <w:rFonts w:ascii="Times New Roman" w:hAnsi="Times New Roman" w:cs="Times New Roman"/>
          <w:b/>
          <w:u w:val="single"/>
        </w:rPr>
        <w:t xml:space="preserve">Determining </w:t>
      </w:r>
      <w:r w:rsidR="00854A97" w:rsidRPr="00D65EE2">
        <w:rPr>
          <w:rFonts w:ascii="Times New Roman" w:hAnsi="Times New Roman" w:cs="Times New Roman"/>
          <w:b/>
          <w:u w:val="single"/>
        </w:rPr>
        <w:t>Young’s Modulus</w:t>
      </w:r>
    </w:p>
    <w:p w14:paraId="74F1A670" w14:textId="77777777" w:rsidR="00854A97" w:rsidRPr="00EE1905" w:rsidRDefault="00854A97" w:rsidP="00854A97">
      <w:pPr>
        <w:spacing w:before="0" w:after="0"/>
        <w:rPr>
          <w:rFonts w:ascii="Times New Roman" w:hAnsi="Times New Roman" w:cs="Times New Roman"/>
        </w:rPr>
      </w:pPr>
    </w:p>
    <w:p w14:paraId="5D75EB0A" w14:textId="5BAD14A5" w:rsidR="00B24E76" w:rsidRDefault="00854A97" w:rsidP="00D65EE2">
      <w:pPr>
        <w:pStyle w:val="ListParagraph"/>
        <w:numPr>
          <w:ilvl w:val="0"/>
          <w:numId w:val="34"/>
        </w:numPr>
        <w:ind w:hanging="720"/>
        <w:rPr>
          <w:rFonts w:ascii="Times New Roman" w:hAnsi="Times New Roman" w:cs="Times New Roman"/>
        </w:rPr>
      </w:pPr>
      <w:r w:rsidRPr="00D65EE2">
        <w:rPr>
          <w:rFonts w:ascii="Times New Roman" w:hAnsi="Times New Roman" w:cs="Times New Roman"/>
        </w:rPr>
        <w:t xml:space="preserve">For one of the cylinder compression tests, install a </w:t>
      </w:r>
      <w:proofErr w:type="spellStart"/>
      <w:r w:rsidRPr="00D65EE2">
        <w:rPr>
          <w:rFonts w:ascii="Times New Roman" w:hAnsi="Times New Roman" w:cs="Times New Roman"/>
        </w:rPr>
        <w:t>compressometer</w:t>
      </w:r>
      <w:proofErr w:type="spellEnd"/>
      <w:r w:rsidRPr="00D65EE2">
        <w:rPr>
          <w:rFonts w:ascii="Times New Roman" w:hAnsi="Times New Roman" w:cs="Times New Roman"/>
        </w:rPr>
        <w:t xml:space="preserve"> </w:t>
      </w:r>
      <w:r w:rsidR="00D54078">
        <w:rPr>
          <w:rFonts w:ascii="Times New Roman" w:hAnsi="Times New Roman" w:cs="Times New Roman"/>
        </w:rPr>
        <w:t xml:space="preserve">(see Figure 2) </w:t>
      </w:r>
      <w:r w:rsidRPr="00D65EE2">
        <w:rPr>
          <w:rFonts w:ascii="Times New Roman" w:hAnsi="Times New Roman" w:cs="Times New Roman"/>
        </w:rPr>
        <w:t>around the cylinder</w:t>
      </w:r>
      <w:r w:rsidR="00D54078">
        <w:rPr>
          <w:rFonts w:ascii="Times New Roman" w:hAnsi="Times New Roman" w:cs="Times New Roman"/>
        </w:rPr>
        <w:t xml:space="preserve"> following steps 2.2 to 2.10:</w:t>
      </w:r>
    </w:p>
    <w:p w14:paraId="6D9BCD8A" w14:textId="77777777" w:rsidR="00D54078" w:rsidRPr="00D54078" w:rsidRDefault="00D54078" w:rsidP="00E52342">
      <w:pPr>
        <w:pStyle w:val="ListParagraph"/>
        <w:numPr>
          <w:ilvl w:val="0"/>
          <w:numId w:val="34"/>
        </w:numPr>
        <w:ind w:hanging="720"/>
        <w:rPr>
          <w:rFonts w:ascii="Times New Roman" w:eastAsia="Times New Roman" w:hAnsi="Times New Roman" w:cs="Times New Roman"/>
        </w:rPr>
      </w:pPr>
      <w:r w:rsidRPr="00D54078">
        <w:rPr>
          <w:rFonts w:ascii="Times New Roman" w:eastAsia="Times New Roman" w:hAnsi="Times New Roman" w:cs="Times New Roman"/>
        </w:rPr>
        <w:t xml:space="preserve">Unscrew the seven contact screws (2 on the upper lock ring, 3 on the lower lock ring and 2 on the middle ring) until the points are flush with the inside surface of the rings. </w:t>
      </w:r>
    </w:p>
    <w:p w14:paraId="0D2906F8" w14:textId="77777777" w:rsidR="00D54078" w:rsidRPr="00D54078" w:rsidRDefault="00D54078" w:rsidP="00E52342">
      <w:pPr>
        <w:pStyle w:val="ListParagraph"/>
        <w:numPr>
          <w:ilvl w:val="0"/>
          <w:numId w:val="34"/>
        </w:numPr>
        <w:ind w:hanging="720"/>
        <w:rPr>
          <w:rFonts w:ascii="Times New Roman" w:eastAsia="Times New Roman" w:hAnsi="Times New Roman" w:cs="Times New Roman"/>
        </w:rPr>
      </w:pPr>
      <w:r w:rsidRPr="00D54078">
        <w:rPr>
          <w:rFonts w:ascii="Times New Roman" w:eastAsia="Times New Roman" w:hAnsi="Times New Roman" w:cs="Times New Roman"/>
        </w:rPr>
        <w:t xml:space="preserve">Place the </w:t>
      </w:r>
      <w:proofErr w:type="spellStart"/>
      <w:r w:rsidRPr="00D54078">
        <w:rPr>
          <w:rFonts w:ascii="Times New Roman" w:eastAsia="Times New Roman" w:hAnsi="Times New Roman" w:cs="Times New Roman"/>
        </w:rPr>
        <w:t>compressometer</w:t>
      </w:r>
      <w:proofErr w:type="spellEnd"/>
      <w:r w:rsidRPr="00D54078">
        <w:rPr>
          <w:rFonts w:ascii="Times New Roman" w:eastAsia="Times New Roman" w:hAnsi="Times New Roman" w:cs="Times New Roman"/>
        </w:rPr>
        <w:t xml:space="preserve"> over the concrete specimen locating the specimen at the center of the ring</w:t>
      </w:r>
    </w:p>
    <w:p w14:paraId="79FD17DB" w14:textId="77777777" w:rsidR="00D54078" w:rsidRPr="00D54078" w:rsidRDefault="00D54078" w:rsidP="00E52342">
      <w:pPr>
        <w:pStyle w:val="ListParagraph"/>
        <w:numPr>
          <w:ilvl w:val="0"/>
          <w:numId w:val="34"/>
        </w:numPr>
        <w:ind w:hanging="720"/>
        <w:rPr>
          <w:rFonts w:ascii="Times New Roman" w:eastAsia="Times New Roman" w:hAnsi="Times New Roman" w:cs="Times New Roman"/>
        </w:rPr>
      </w:pPr>
      <w:r w:rsidRPr="00D54078">
        <w:rPr>
          <w:rFonts w:ascii="Times New Roman" w:eastAsia="Times New Roman" w:hAnsi="Times New Roman" w:cs="Times New Roman"/>
        </w:rPr>
        <w:t xml:space="preserve">Place three equal length blocks under the lower ring. The length of the blocks (cylinders) should be vertical to provide the correct height. </w:t>
      </w:r>
    </w:p>
    <w:p w14:paraId="7D891C7F" w14:textId="330F1260" w:rsidR="00D54078" w:rsidRPr="00D54078" w:rsidRDefault="00D54078" w:rsidP="00E52342">
      <w:pPr>
        <w:pStyle w:val="ListParagraph"/>
        <w:numPr>
          <w:ilvl w:val="0"/>
          <w:numId w:val="34"/>
        </w:numPr>
        <w:ind w:hanging="720"/>
        <w:rPr>
          <w:rFonts w:ascii="Times New Roman" w:eastAsia="Times New Roman" w:hAnsi="Times New Roman" w:cs="Times New Roman"/>
        </w:rPr>
      </w:pPr>
      <w:r w:rsidRPr="00D54078">
        <w:rPr>
          <w:rFonts w:ascii="Times New Roman" w:eastAsia="Times New Roman" w:hAnsi="Times New Roman" w:cs="Times New Roman"/>
        </w:rPr>
        <w:t>Hand-tighten the 3 contact screws in the lower lock ring and the 2 contact screws in the upper ring against the spe</w:t>
      </w:r>
      <w:r w:rsidR="0044199E">
        <w:rPr>
          <w:rFonts w:ascii="Times New Roman" w:eastAsia="Times New Roman" w:hAnsi="Times New Roman" w:cs="Times New Roman"/>
        </w:rPr>
        <w:t>ci</w:t>
      </w:r>
      <w:r w:rsidRPr="00D54078">
        <w:rPr>
          <w:rFonts w:ascii="Times New Roman" w:eastAsia="Times New Roman" w:hAnsi="Times New Roman" w:cs="Times New Roman"/>
        </w:rPr>
        <w:t xml:space="preserve">men. </w:t>
      </w:r>
    </w:p>
    <w:p w14:paraId="101742BA" w14:textId="2378F323" w:rsidR="00D54078" w:rsidRPr="00D54078" w:rsidRDefault="0044199E" w:rsidP="00E52342">
      <w:pPr>
        <w:pStyle w:val="ListParagraph"/>
        <w:numPr>
          <w:ilvl w:val="0"/>
          <w:numId w:val="34"/>
        </w:numPr>
        <w:ind w:hanging="720"/>
        <w:rPr>
          <w:rFonts w:ascii="Times New Roman" w:eastAsia="Times New Roman" w:hAnsi="Times New Roman" w:cs="Times New Roman"/>
        </w:rPr>
      </w:pPr>
      <w:r>
        <w:rPr>
          <w:rFonts w:ascii="Times New Roman" w:eastAsia="Times New Roman" w:hAnsi="Times New Roman" w:cs="Times New Roman"/>
        </w:rPr>
        <w:t>Hand</w:t>
      </w:r>
      <w:r w:rsidR="00D54078" w:rsidRPr="00D54078">
        <w:rPr>
          <w:rFonts w:ascii="Times New Roman" w:eastAsia="Times New Roman" w:hAnsi="Times New Roman" w:cs="Times New Roman"/>
        </w:rPr>
        <w:t>-tighten the 2 contact screws in the middle ring making sure that the vertical stem of the axial strain dial indicator is midway between the two portions of the middle ring.</w:t>
      </w:r>
    </w:p>
    <w:p w14:paraId="6767A685" w14:textId="72145775" w:rsidR="00D54078" w:rsidRPr="00D54078" w:rsidRDefault="00D54078" w:rsidP="00E52342">
      <w:pPr>
        <w:pStyle w:val="ListParagraph"/>
        <w:numPr>
          <w:ilvl w:val="0"/>
          <w:numId w:val="34"/>
        </w:numPr>
        <w:ind w:hanging="720"/>
        <w:rPr>
          <w:rFonts w:ascii="Times New Roman" w:eastAsia="Times New Roman" w:hAnsi="Times New Roman" w:cs="Times New Roman"/>
        </w:rPr>
      </w:pPr>
      <w:r w:rsidRPr="00D54078">
        <w:rPr>
          <w:rFonts w:ascii="Times New Roman" w:eastAsia="Times New Roman" w:hAnsi="Times New Roman" w:cs="Times New Roman"/>
        </w:rPr>
        <w:t>Remove the two spacer rods</w:t>
      </w:r>
      <w:r w:rsidR="0044199E">
        <w:rPr>
          <w:rFonts w:ascii="Times New Roman" w:eastAsia="Times New Roman" w:hAnsi="Times New Roman" w:cs="Times New Roman"/>
        </w:rPr>
        <w:t>.</w:t>
      </w:r>
      <w:r w:rsidRPr="00D54078">
        <w:rPr>
          <w:rFonts w:ascii="Times New Roman" w:eastAsia="Times New Roman" w:hAnsi="Times New Roman" w:cs="Times New Roman"/>
        </w:rPr>
        <w:t xml:space="preserve"> </w:t>
      </w:r>
    </w:p>
    <w:p w14:paraId="0E6C2B10" w14:textId="77777777" w:rsidR="00D54078" w:rsidRPr="00D54078" w:rsidRDefault="00D54078" w:rsidP="00E52342">
      <w:pPr>
        <w:pStyle w:val="ListParagraph"/>
        <w:numPr>
          <w:ilvl w:val="0"/>
          <w:numId w:val="34"/>
        </w:numPr>
        <w:ind w:hanging="720"/>
        <w:rPr>
          <w:rFonts w:ascii="Times New Roman" w:eastAsia="Times New Roman" w:hAnsi="Times New Roman" w:cs="Times New Roman"/>
        </w:rPr>
      </w:pPr>
      <w:r w:rsidRPr="00D54078">
        <w:rPr>
          <w:rFonts w:ascii="Times New Roman" w:eastAsia="Times New Roman" w:hAnsi="Times New Roman" w:cs="Times New Roman"/>
        </w:rPr>
        <w:t xml:space="preserve">Remove the three metal blocks from under the lower ring. </w:t>
      </w:r>
    </w:p>
    <w:p w14:paraId="66BCCA1E" w14:textId="77777777" w:rsidR="00D54078" w:rsidRPr="00D54078" w:rsidRDefault="00D54078" w:rsidP="00E52342">
      <w:pPr>
        <w:pStyle w:val="ListParagraph"/>
        <w:numPr>
          <w:ilvl w:val="0"/>
          <w:numId w:val="34"/>
        </w:numPr>
        <w:ind w:hanging="720"/>
        <w:rPr>
          <w:rFonts w:ascii="Times New Roman" w:eastAsia="Times New Roman" w:hAnsi="Times New Roman" w:cs="Times New Roman"/>
        </w:rPr>
      </w:pPr>
      <w:r w:rsidRPr="00D54078">
        <w:rPr>
          <w:rFonts w:ascii="Times New Roman" w:eastAsia="Times New Roman" w:hAnsi="Times New Roman" w:cs="Times New Roman"/>
        </w:rPr>
        <w:t xml:space="preserve">Zero the axial strain dial indicator with the stem close to the fully extended position. </w:t>
      </w:r>
    </w:p>
    <w:p w14:paraId="4FBAC459" w14:textId="0C8A20D9" w:rsidR="00D54078" w:rsidRPr="00E52342" w:rsidRDefault="00D54078" w:rsidP="00D54078">
      <w:pPr>
        <w:pStyle w:val="ListParagraph"/>
        <w:numPr>
          <w:ilvl w:val="0"/>
          <w:numId w:val="34"/>
        </w:numPr>
        <w:ind w:hanging="720"/>
        <w:rPr>
          <w:rFonts w:ascii="Times New Roman" w:eastAsia="Times New Roman" w:hAnsi="Times New Roman" w:cs="Times New Roman"/>
        </w:rPr>
      </w:pPr>
      <w:r w:rsidRPr="00D54078">
        <w:rPr>
          <w:rFonts w:ascii="Times New Roman" w:eastAsia="Times New Roman" w:hAnsi="Times New Roman" w:cs="Times New Roman"/>
        </w:rPr>
        <w:t xml:space="preserve">Zero the diametrical strain dial indicator with its stem close to the fully pushed-in position. </w:t>
      </w:r>
    </w:p>
    <w:p w14:paraId="7D5B519F" w14:textId="11D58AD8" w:rsidR="000F0917" w:rsidRDefault="000F0917" w:rsidP="00D65EE2">
      <w:pPr>
        <w:pStyle w:val="ListParagraph"/>
        <w:numPr>
          <w:ilvl w:val="0"/>
          <w:numId w:val="34"/>
        </w:numPr>
        <w:ind w:hanging="720"/>
        <w:rPr>
          <w:rFonts w:ascii="Times New Roman" w:hAnsi="Times New Roman" w:cs="Times New Roman"/>
        </w:rPr>
      </w:pPr>
      <w:r w:rsidRPr="00D65EE2">
        <w:rPr>
          <w:rFonts w:ascii="Times New Roman" w:hAnsi="Times New Roman" w:cs="Times New Roman"/>
        </w:rPr>
        <w:lastRenderedPageBreak/>
        <w:t>Apply a series of loads in steps of about 10,000 lbs.</w:t>
      </w:r>
      <w:r w:rsidR="004947BE">
        <w:rPr>
          <w:rFonts w:ascii="Times New Roman" w:hAnsi="Times New Roman" w:cs="Times New Roman"/>
        </w:rPr>
        <w:t>,</w:t>
      </w:r>
      <w:r w:rsidRPr="00D65EE2">
        <w:rPr>
          <w:rFonts w:ascii="Times New Roman" w:hAnsi="Times New Roman" w:cs="Times New Roman"/>
        </w:rPr>
        <w:t xml:space="preserve"> up to about 60,000 lbs. At each loa</w:t>
      </w:r>
      <w:r w:rsidR="004947BE">
        <w:rPr>
          <w:rFonts w:ascii="Times New Roman" w:hAnsi="Times New Roman" w:cs="Times New Roman"/>
        </w:rPr>
        <w:t>d</w:t>
      </w:r>
      <w:r w:rsidRPr="00D65EE2">
        <w:rPr>
          <w:rFonts w:ascii="Times New Roman" w:hAnsi="Times New Roman" w:cs="Times New Roman"/>
        </w:rPr>
        <w:t xml:space="preserve"> step</w:t>
      </w:r>
      <w:r w:rsidR="004947BE">
        <w:rPr>
          <w:rFonts w:ascii="Times New Roman" w:hAnsi="Times New Roman" w:cs="Times New Roman"/>
        </w:rPr>
        <w:t>,</w:t>
      </w:r>
      <w:r w:rsidRPr="00D65EE2">
        <w:rPr>
          <w:rFonts w:ascii="Times New Roman" w:hAnsi="Times New Roman" w:cs="Times New Roman"/>
        </w:rPr>
        <w:t xml:space="preserve"> record the longitudinal and hoop deformations.</w:t>
      </w:r>
    </w:p>
    <w:p w14:paraId="4EDCC322" w14:textId="77777777" w:rsidR="00B24E76" w:rsidRDefault="00B24E76" w:rsidP="00D65EE2">
      <w:pPr>
        <w:rPr>
          <w:rFonts w:ascii="Times New Roman" w:hAnsi="Times New Roman" w:cs="Times New Roman"/>
        </w:rPr>
      </w:pPr>
    </w:p>
    <w:p w14:paraId="3F2516B2" w14:textId="0F8FB0A7" w:rsidR="00B24E76" w:rsidRPr="00BF11A9" w:rsidRDefault="00B24E76" w:rsidP="00B24E76">
      <w:pPr>
        <w:spacing w:before="0" w:after="0"/>
        <w:rPr>
          <w:rFonts w:ascii="Times New Roman" w:hAnsi="Times New Roman" w:cs="Times New Roman"/>
          <w:b/>
          <w:u w:val="single"/>
        </w:rPr>
      </w:pPr>
      <w:r>
        <w:rPr>
          <w:rFonts w:ascii="Times New Roman" w:hAnsi="Times New Roman" w:cs="Times New Roman"/>
          <w:b/>
          <w:u w:val="single"/>
        </w:rPr>
        <w:t>Schmidt Hammer Demonstration</w:t>
      </w:r>
    </w:p>
    <w:p w14:paraId="0CE47A04" w14:textId="77777777" w:rsidR="00B24E76" w:rsidRPr="00EE1905" w:rsidRDefault="00B24E76" w:rsidP="00B24E76">
      <w:pPr>
        <w:spacing w:before="0" w:after="0"/>
        <w:rPr>
          <w:rFonts w:ascii="Times New Roman" w:hAnsi="Times New Roman" w:cs="Times New Roman"/>
        </w:rPr>
      </w:pPr>
    </w:p>
    <w:p w14:paraId="3429ACA4" w14:textId="52D54AB3" w:rsidR="00B24E76" w:rsidRPr="00E52342" w:rsidRDefault="0017097E" w:rsidP="00E52342">
      <w:pPr>
        <w:pStyle w:val="ListParagraph"/>
        <w:numPr>
          <w:ilvl w:val="0"/>
          <w:numId w:val="35"/>
        </w:numPr>
        <w:spacing w:before="0" w:after="0"/>
        <w:rPr>
          <w:rFonts w:ascii="Times New Roman" w:eastAsia="Times New Roman" w:hAnsi="Times New Roman" w:cs="Times New Roman"/>
        </w:rPr>
      </w:pPr>
      <w:r w:rsidRPr="0017097E">
        <w:rPr>
          <w:rFonts w:ascii="Times New Roman" w:hAnsi="Times New Roman" w:cs="Times New Roman"/>
        </w:rPr>
        <w:t xml:space="preserve">Mark a 2 ft. x 2 ft. grid on a concrete floor slab, covering an area of 10 ft. x 10 ft. </w:t>
      </w:r>
      <w:r w:rsidRPr="0017097E">
        <w:rPr>
          <w:rFonts w:ascii="Times New Roman" w:eastAsia="Times New Roman" w:hAnsi="Times New Roman" w:cs="Times New Roman"/>
        </w:rPr>
        <w:t xml:space="preserve">Select a concrete surface that is smooth, dry, and at least 4 inches (or 102 mm) thick. </w:t>
      </w:r>
    </w:p>
    <w:p w14:paraId="66C0989B" w14:textId="5B9FA0C6" w:rsidR="00B24E76" w:rsidRDefault="00B24E76" w:rsidP="00B24E76">
      <w:pPr>
        <w:pStyle w:val="ListParagraph"/>
        <w:numPr>
          <w:ilvl w:val="0"/>
          <w:numId w:val="35"/>
        </w:numPr>
        <w:rPr>
          <w:rFonts w:ascii="Times New Roman" w:hAnsi="Times New Roman" w:cs="Times New Roman"/>
        </w:rPr>
      </w:pPr>
      <w:r>
        <w:rPr>
          <w:rFonts w:ascii="Times New Roman" w:hAnsi="Times New Roman" w:cs="Times New Roman"/>
        </w:rPr>
        <w:t>At each grid point, conduct and record a Schmidt rebound hammer test</w:t>
      </w:r>
      <w:r w:rsidR="0017097E">
        <w:rPr>
          <w:rFonts w:ascii="Times New Roman" w:hAnsi="Times New Roman" w:cs="Times New Roman"/>
        </w:rPr>
        <w:t xml:space="preserve"> </w:t>
      </w:r>
      <w:r w:rsidR="00147862">
        <w:rPr>
          <w:rFonts w:ascii="Times New Roman" w:hAnsi="Times New Roman" w:cs="Times New Roman"/>
        </w:rPr>
        <w:t>(</w:t>
      </w:r>
      <w:r w:rsidR="00147862">
        <w:rPr>
          <w:rFonts w:ascii="Times New Roman" w:eastAsia="Times New Roman" w:hAnsi="Times New Roman" w:cs="Times New Roman"/>
        </w:rPr>
        <w:t>Figure 3)</w:t>
      </w:r>
      <w:r w:rsidR="00147862" w:rsidRPr="0017097E">
        <w:rPr>
          <w:rFonts w:ascii="Times New Roman" w:eastAsia="Times New Roman" w:hAnsi="Times New Roman" w:cs="Times New Roman"/>
        </w:rPr>
        <w:t xml:space="preserve">. </w:t>
      </w:r>
      <w:r w:rsidR="0017097E">
        <w:rPr>
          <w:rFonts w:ascii="Times New Roman" w:hAnsi="Times New Roman" w:cs="Times New Roman"/>
        </w:rPr>
        <w:t>as given in Steps 3.3 to 3.</w:t>
      </w:r>
      <w:r w:rsidR="00147862">
        <w:rPr>
          <w:rFonts w:ascii="Times New Roman" w:hAnsi="Times New Roman" w:cs="Times New Roman"/>
        </w:rPr>
        <w:t>4.</w:t>
      </w:r>
    </w:p>
    <w:p w14:paraId="62428573" w14:textId="45225CEA" w:rsidR="0017097E" w:rsidRPr="0017097E" w:rsidRDefault="0017097E" w:rsidP="0017097E">
      <w:pPr>
        <w:pStyle w:val="ListParagraph"/>
        <w:numPr>
          <w:ilvl w:val="0"/>
          <w:numId w:val="35"/>
        </w:numPr>
        <w:spacing w:before="0" w:after="0"/>
        <w:rPr>
          <w:rFonts w:ascii="Times New Roman" w:eastAsia="Times New Roman" w:hAnsi="Times New Roman" w:cs="Times New Roman"/>
        </w:rPr>
      </w:pPr>
      <w:r w:rsidRPr="0017097E">
        <w:rPr>
          <w:rFonts w:ascii="Times New Roman" w:eastAsia="Times New Roman" w:hAnsi="Times New Roman" w:cs="Times New Roman"/>
        </w:rPr>
        <w:t xml:space="preserve">Before the </w:t>
      </w:r>
      <w:r>
        <w:rPr>
          <w:rFonts w:ascii="Times New Roman" w:eastAsia="Times New Roman" w:hAnsi="Times New Roman" w:cs="Times New Roman"/>
        </w:rPr>
        <w:t>h</w:t>
      </w:r>
      <w:r w:rsidRPr="0017097E">
        <w:rPr>
          <w:rFonts w:ascii="Times New Roman" w:eastAsia="Times New Roman" w:hAnsi="Times New Roman" w:cs="Times New Roman"/>
        </w:rPr>
        <w:t>ammer can be used for testing, the piston must be released out of the hammer into the testing position</w:t>
      </w:r>
      <w:r w:rsidR="00147862">
        <w:rPr>
          <w:rFonts w:ascii="Times New Roman" w:eastAsia="Times New Roman" w:hAnsi="Times New Roman" w:cs="Times New Roman"/>
        </w:rPr>
        <w:t xml:space="preserve">. </w:t>
      </w:r>
      <w:r>
        <w:rPr>
          <w:rFonts w:ascii="Times New Roman" w:eastAsia="Times New Roman" w:hAnsi="Times New Roman" w:cs="Times New Roman"/>
        </w:rPr>
        <w:t>If the piston is not extended</w:t>
      </w:r>
      <w:r w:rsidRPr="0017097E">
        <w:rPr>
          <w:rFonts w:ascii="Times New Roman" w:eastAsia="Times New Roman" w:hAnsi="Times New Roman" w:cs="Times New Roman"/>
        </w:rPr>
        <w:t xml:space="preserve">, place the end of the piston against a stiff surface and gently press the </w:t>
      </w:r>
      <w:r>
        <w:rPr>
          <w:rFonts w:ascii="Times New Roman" w:eastAsia="Times New Roman" w:hAnsi="Times New Roman" w:cs="Times New Roman"/>
        </w:rPr>
        <w:t>Schmidt h</w:t>
      </w:r>
      <w:r w:rsidRPr="0017097E">
        <w:rPr>
          <w:rFonts w:ascii="Times New Roman" w:eastAsia="Times New Roman" w:hAnsi="Times New Roman" w:cs="Times New Roman"/>
        </w:rPr>
        <w:t>ammer firmly against the surface. You will hear a click, and the piston will extend into the test position.</w:t>
      </w:r>
    </w:p>
    <w:p w14:paraId="2F15AAB6" w14:textId="61519ED9" w:rsidR="0017097E" w:rsidRPr="00E52342" w:rsidRDefault="00147862" w:rsidP="00E52342">
      <w:pPr>
        <w:pStyle w:val="ListParagraph"/>
        <w:numPr>
          <w:ilvl w:val="0"/>
          <w:numId w:val="35"/>
        </w:numPr>
        <w:spacing w:before="0" w:after="0"/>
        <w:rPr>
          <w:rFonts w:ascii="Times New Roman" w:eastAsia="Times New Roman" w:hAnsi="Times New Roman" w:cs="Times New Roman"/>
        </w:rPr>
      </w:pPr>
      <w:r>
        <w:rPr>
          <w:rFonts w:ascii="Times New Roman" w:eastAsia="Times New Roman" w:hAnsi="Times New Roman" w:cs="Times New Roman"/>
        </w:rPr>
        <w:t>G</w:t>
      </w:r>
      <w:r w:rsidRPr="00147862">
        <w:rPr>
          <w:rFonts w:ascii="Times New Roman" w:eastAsia="Times New Roman" w:hAnsi="Times New Roman" w:cs="Times New Roman"/>
        </w:rPr>
        <w:t xml:space="preserve">ently press the Rebound Hammer against the concrete surface to be tested. When the piston is pressed all the way into the Rebound Hammer, continue to push harder until you hear a rattling sound. Keep the Rebound Hammer firmly pressed against the concrete surface and read the rebound number on the scale. </w:t>
      </w:r>
    </w:p>
    <w:p w14:paraId="2FF6FCAB" w14:textId="2F4C73C0" w:rsidR="00B24E76" w:rsidRPr="00D65EE2" w:rsidRDefault="00B24E76" w:rsidP="00D65EE2">
      <w:pPr>
        <w:pStyle w:val="ListParagraph"/>
        <w:numPr>
          <w:ilvl w:val="0"/>
          <w:numId w:val="35"/>
        </w:numPr>
        <w:rPr>
          <w:rFonts w:ascii="Times New Roman" w:hAnsi="Times New Roman" w:cs="Times New Roman"/>
        </w:rPr>
      </w:pPr>
      <w:r>
        <w:rPr>
          <w:rFonts w:ascii="Times New Roman" w:hAnsi="Times New Roman" w:cs="Times New Roman"/>
        </w:rPr>
        <w:t xml:space="preserve">Compute </w:t>
      </w:r>
      <w:r w:rsidR="006834B1">
        <w:rPr>
          <w:rFonts w:ascii="Times New Roman" w:hAnsi="Times New Roman" w:cs="Times New Roman"/>
        </w:rPr>
        <w:t xml:space="preserve">the </w:t>
      </w:r>
      <w:r>
        <w:rPr>
          <w:rFonts w:ascii="Times New Roman" w:hAnsi="Times New Roman" w:cs="Times New Roman"/>
        </w:rPr>
        <w:t>average and standard deviation for this set of measurements.</w:t>
      </w:r>
    </w:p>
    <w:p w14:paraId="0F645F9C" w14:textId="77777777" w:rsidR="006F39B6" w:rsidRPr="00EE1905" w:rsidRDefault="006F39B6" w:rsidP="0016039E">
      <w:pPr>
        <w:rPr>
          <w:rFonts w:ascii="Times New Roman" w:hAnsi="Times New Roman" w:cs="Times New Roman"/>
          <w:b/>
        </w:rPr>
      </w:pPr>
    </w:p>
    <w:p w14:paraId="27CD9F33" w14:textId="74D2B2B1" w:rsidR="00854A97" w:rsidRPr="00EE1905" w:rsidRDefault="00854A97" w:rsidP="0016039E">
      <w:pPr>
        <w:rPr>
          <w:rFonts w:ascii="Times New Roman" w:hAnsi="Times New Roman" w:cs="Times New Roman"/>
          <w:b/>
        </w:rPr>
      </w:pPr>
      <w:r w:rsidRPr="00EE1905">
        <w:rPr>
          <w:rFonts w:ascii="Times New Roman" w:hAnsi="Times New Roman" w:cs="Times New Roman"/>
          <w:b/>
        </w:rPr>
        <w:t>Results:</w:t>
      </w:r>
    </w:p>
    <w:p w14:paraId="64A9F548" w14:textId="20D62D38" w:rsidR="00C310AC" w:rsidRPr="00EE1905" w:rsidRDefault="005753CB" w:rsidP="0016039E">
      <w:pPr>
        <w:rPr>
          <w:rFonts w:ascii="Times New Roman" w:hAnsi="Times New Roman" w:cs="Times New Roman"/>
        </w:rPr>
      </w:pPr>
      <w:r>
        <w:rPr>
          <w:rFonts w:ascii="Times New Roman" w:hAnsi="Times New Roman" w:cs="Times New Roman"/>
        </w:rPr>
        <w:t>T</w:t>
      </w:r>
      <w:r w:rsidR="00C310AC" w:rsidRPr="00EE1905">
        <w:rPr>
          <w:rFonts w:ascii="Times New Roman" w:hAnsi="Times New Roman" w:cs="Times New Roman"/>
        </w:rPr>
        <w:t xml:space="preserve">he cylinders in compression tended to fail along an inclined plane, at roughly 45 degrees.  This </w:t>
      </w:r>
      <w:r>
        <w:rPr>
          <w:rFonts w:ascii="Times New Roman" w:hAnsi="Times New Roman" w:cs="Times New Roman"/>
        </w:rPr>
        <w:t xml:space="preserve">feature </w:t>
      </w:r>
      <w:r w:rsidR="00C310AC" w:rsidRPr="00EE1905">
        <w:rPr>
          <w:rFonts w:ascii="Times New Roman" w:hAnsi="Times New Roman" w:cs="Times New Roman"/>
        </w:rPr>
        <w:t>indicates that the failure was not driven by pure compression (crushing of the cylinder) but</w:t>
      </w:r>
      <w:r>
        <w:rPr>
          <w:rFonts w:ascii="Times New Roman" w:hAnsi="Times New Roman" w:cs="Times New Roman"/>
        </w:rPr>
        <w:t xml:space="preserve"> rather</w:t>
      </w:r>
      <w:r w:rsidR="00C310AC" w:rsidRPr="00EE1905">
        <w:rPr>
          <w:rFonts w:ascii="Times New Roman" w:hAnsi="Times New Roman" w:cs="Times New Roman"/>
        </w:rPr>
        <w:t xml:space="preserve"> by shear forces, or more precisely by splitting tension stresses.</w:t>
      </w:r>
    </w:p>
    <w:p w14:paraId="2A7FAE86" w14:textId="19FAC5F9" w:rsidR="006F39B6" w:rsidRPr="00EE1905" w:rsidRDefault="00854A97" w:rsidP="0016039E">
      <w:pPr>
        <w:rPr>
          <w:rFonts w:ascii="Times New Roman" w:hAnsi="Times New Roman" w:cs="Times New Roman"/>
        </w:rPr>
      </w:pPr>
      <w:r w:rsidRPr="00EE1905">
        <w:rPr>
          <w:rFonts w:ascii="Times New Roman" w:hAnsi="Times New Roman" w:cs="Times New Roman"/>
        </w:rPr>
        <w:t>The compressive test results are computed by dividing the maximum measured load (</w:t>
      </w:r>
      <w:proofErr w:type="spellStart"/>
      <w:r w:rsidRPr="00EE1905">
        <w:rPr>
          <w:rFonts w:ascii="Times New Roman" w:hAnsi="Times New Roman" w:cs="Times New Roman"/>
        </w:rPr>
        <w:t>P</w:t>
      </w:r>
      <w:r w:rsidRPr="00EE1905">
        <w:rPr>
          <w:rFonts w:ascii="Times New Roman" w:hAnsi="Times New Roman" w:cs="Times New Roman"/>
          <w:vertAlign w:val="subscript"/>
        </w:rPr>
        <w:t>ma</w:t>
      </w:r>
      <w:r w:rsidRPr="00D65EE2">
        <w:rPr>
          <w:rFonts w:ascii="Times New Roman" w:hAnsi="Times New Roman" w:cs="Times New Roman"/>
          <w:vertAlign w:val="subscript"/>
        </w:rPr>
        <w:t>x</w:t>
      </w:r>
      <w:proofErr w:type="spellEnd"/>
      <w:r w:rsidRPr="00EE1905">
        <w:rPr>
          <w:rFonts w:ascii="Times New Roman" w:hAnsi="Times New Roman" w:cs="Times New Roman"/>
        </w:rPr>
        <w:t xml:space="preserve">) by the measured area.  </w:t>
      </w:r>
      <w:r w:rsidR="006F39B6" w:rsidRPr="00EE1905">
        <w:rPr>
          <w:rFonts w:ascii="Times New Roman" w:hAnsi="Times New Roman" w:cs="Times New Roman"/>
        </w:rPr>
        <w:t xml:space="preserve"> The compressive strength value is taken as the average of three cylinder tests, provided</w:t>
      </w:r>
      <w:r w:rsidR="005753CB">
        <w:rPr>
          <w:rFonts w:ascii="Times New Roman" w:hAnsi="Times New Roman" w:cs="Times New Roman"/>
        </w:rPr>
        <w:t xml:space="preserve"> that</w:t>
      </w:r>
      <w:r w:rsidR="006F39B6" w:rsidRPr="00EE1905">
        <w:rPr>
          <w:rFonts w:ascii="Times New Roman" w:hAnsi="Times New Roman" w:cs="Times New Roman"/>
        </w:rPr>
        <w:t xml:space="preserve"> none of them resulted in a value </w:t>
      </w:r>
      <w:r w:rsidR="005753CB">
        <w:rPr>
          <w:rFonts w:ascii="Times New Roman" w:hAnsi="Times New Roman" w:cs="Times New Roman"/>
        </w:rPr>
        <w:t xml:space="preserve">of </w:t>
      </w:r>
      <w:r w:rsidR="006F39B6" w:rsidRPr="00EE1905">
        <w:rPr>
          <w:rFonts w:ascii="Times New Roman" w:hAnsi="Times New Roman" w:cs="Times New Roman"/>
        </w:rPr>
        <w:t>less than 500 psi from the average.</w:t>
      </w:r>
      <w:r w:rsidR="00C310AC" w:rsidRPr="00EE1905">
        <w:rPr>
          <w:rFonts w:ascii="Times New Roman" w:hAnsi="Times New Roman" w:cs="Times New Roman"/>
        </w:rPr>
        <w:t xml:space="preserve"> For these tests</w:t>
      </w:r>
      <w:r w:rsidR="005753CB">
        <w:rPr>
          <w:rFonts w:ascii="Times New Roman" w:hAnsi="Times New Roman" w:cs="Times New Roman"/>
        </w:rPr>
        <w:t>,</w:t>
      </w:r>
      <w:r w:rsidR="00C310AC" w:rsidRPr="00EE1905">
        <w:rPr>
          <w:rFonts w:ascii="Times New Roman" w:hAnsi="Times New Roman" w:cs="Times New Roman"/>
        </w:rPr>
        <w:t xml:space="preserve"> the average was </w:t>
      </w:r>
      <w:proofErr w:type="spellStart"/>
      <w:r w:rsidR="00C310AC" w:rsidRPr="00EE1905">
        <w:rPr>
          <w:rFonts w:ascii="Times New Roman" w:hAnsi="Times New Roman" w:cs="Times New Roman"/>
        </w:rPr>
        <w:t>xxxx</w:t>
      </w:r>
      <w:proofErr w:type="spellEnd"/>
      <w:r w:rsidR="00C310AC" w:rsidRPr="00EE1905">
        <w:rPr>
          <w:rFonts w:ascii="Times New Roman" w:hAnsi="Times New Roman" w:cs="Times New Roman"/>
        </w:rPr>
        <w:t xml:space="preserve"> psi with a standard deviation of </w:t>
      </w:r>
      <w:commentRangeStart w:id="6"/>
      <w:r w:rsidR="00C310AC" w:rsidRPr="00EE1905">
        <w:rPr>
          <w:rFonts w:ascii="Times New Roman" w:hAnsi="Times New Roman" w:cs="Times New Roman"/>
        </w:rPr>
        <w:t>xxx</w:t>
      </w:r>
      <w:commentRangeEnd w:id="6"/>
      <w:r w:rsidR="00C310AC" w:rsidRPr="00D65EE2">
        <w:rPr>
          <w:rStyle w:val="CommentReference"/>
          <w:rFonts w:ascii="Times New Roman" w:hAnsi="Times New Roman" w:cs="Times New Roman"/>
          <w:sz w:val="24"/>
          <w:szCs w:val="24"/>
        </w:rPr>
        <w:commentReference w:id="6"/>
      </w:r>
      <w:r w:rsidR="00C310AC" w:rsidRPr="000B6AB7">
        <w:rPr>
          <w:rFonts w:ascii="Times New Roman" w:hAnsi="Times New Roman" w:cs="Times New Roman"/>
        </w:rPr>
        <w:t xml:space="preserve"> psi.</w:t>
      </w:r>
    </w:p>
    <w:p w14:paraId="7E583B72" w14:textId="5EB6DC74" w:rsidR="00B24E76" w:rsidRDefault="006F39B6" w:rsidP="00854A97">
      <w:pPr>
        <w:rPr>
          <w:rFonts w:ascii="Times New Roman" w:eastAsiaTheme="minorEastAsia" w:hAnsi="Times New Roman" w:cs="Times New Roman"/>
        </w:rPr>
      </w:pPr>
      <w:r w:rsidRPr="00EE1905">
        <w:rPr>
          <w:rFonts w:ascii="Times New Roman" w:eastAsiaTheme="minorEastAsia" w:hAnsi="Times New Roman" w:cs="Times New Roman"/>
        </w:rPr>
        <w:t xml:space="preserve">The Young’s modulus and Poisson’s ratio are obtained </w:t>
      </w:r>
      <w:r w:rsidR="005753CB">
        <w:rPr>
          <w:rFonts w:ascii="Times New Roman" w:eastAsiaTheme="minorEastAsia" w:hAnsi="Times New Roman" w:cs="Times New Roman"/>
        </w:rPr>
        <w:t>from</w:t>
      </w:r>
      <w:r w:rsidRPr="00EE1905">
        <w:rPr>
          <w:rFonts w:ascii="Times New Roman" w:eastAsiaTheme="minorEastAsia" w:hAnsi="Times New Roman" w:cs="Times New Roman"/>
        </w:rPr>
        <w:t xml:space="preserve"> the initial slope of the stress-strain curve and the ratio of longitudinal to transverse strains.  The value of Young’s modulus is often taken as </w:t>
      </w:r>
      <m:oMath>
        <m:r>
          <w:rPr>
            <w:rFonts w:ascii="Cambria Math" w:eastAsiaTheme="minorEastAsia" w:hAnsi="Cambria Math" w:cs="Times New Roman"/>
          </w:rPr>
          <m:t>E=57,000</m:t>
        </m:r>
        <m:rad>
          <m:radPr>
            <m:degHide m:val="1"/>
            <m:ctrlPr>
              <w:rPr>
                <w:rFonts w:ascii="Cambria Math" w:eastAsiaTheme="minorEastAsia"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hint="eastAsia"/>
                  </w:rPr>
                  <m:t>f</m:t>
                </m:r>
                <m:r>
                  <w:rPr>
                    <w:rFonts w:ascii="Cambria Math" w:eastAsiaTheme="minorEastAsia" w:hAnsi="Cambria Math" w:cs="Times New Roman" w:hint="eastAsia"/>
                  </w:rPr>
                  <m:t>'</m:t>
                </m:r>
              </m:e>
              <m:sub>
                <m:r>
                  <w:rPr>
                    <w:rFonts w:ascii="Cambria Math" w:eastAsiaTheme="minorEastAsia" w:hAnsi="Cambria Math" w:cs="Times New Roman"/>
                  </w:rPr>
                  <m:t>c</m:t>
                </m:r>
              </m:sub>
            </m:sSub>
          </m:e>
        </m:rad>
      </m:oMath>
      <w:r w:rsidR="005753CB">
        <w:rPr>
          <w:rFonts w:ascii="Times New Roman" w:eastAsiaTheme="minorEastAsia" w:hAnsi="Times New Roman" w:cs="Times New Roman"/>
        </w:rPr>
        <w:t xml:space="preserve"> ,</w:t>
      </w:r>
      <w:r w:rsidRPr="00EE1905">
        <w:rPr>
          <w:rFonts w:ascii="Times New Roman" w:eastAsiaTheme="minorEastAsia" w:hAnsi="Times New Roman" w:cs="Times New Roman"/>
        </w:rPr>
        <w:t xml:space="preserve"> while Po</w:t>
      </w:r>
      <w:r w:rsidR="002C1EE4" w:rsidRPr="00EE1905">
        <w:rPr>
          <w:rFonts w:ascii="Times New Roman" w:eastAsiaTheme="minorEastAsia" w:hAnsi="Times New Roman" w:cs="Times New Roman"/>
        </w:rPr>
        <w:t>i</w:t>
      </w:r>
      <w:r w:rsidRPr="00EE1905">
        <w:rPr>
          <w:rFonts w:ascii="Times New Roman" w:eastAsiaTheme="minorEastAsia" w:hAnsi="Times New Roman" w:cs="Times New Roman"/>
        </w:rPr>
        <w:t xml:space="preserve">sson’s ratio varies between 0.12 and 0.2.  </w:t>
      </w:r>
      <w:r w:rsidR="00C310AC" w:rsidRPr="00EE1905">
        <w:rPr>
          <w:rFonts w:ascii="Times New Roman" w:eastAsiaTheme="minorEastAsia" w:hAnsi="Times New Roman" w:cs="Times New Roman"/>
        </w:rPr>
        <w:t xml:space="preserve">For our tests, Young’s modulus was measured as </w:t>
      </w:r>
      <w:proofErr w:type="spellStart"/>
      <w:r w:rsidR="00C310AC" w:rsidRPr="00EE1905">
        <w:rPr>
          <w:rFonts w:ascii="Times New Roman" w:eastAsiaTheme="minorEastAsia" w:hAnsi="Times New Roman" w:cs="Times New Roman"/>
        </w:rPr>
        <w:t>xxxx</w:t>
      </w:r>
      <w:proofErr w:type="spellEnd"/>
      <w:r w:rsidR="00C310AC" w:rsidRPr="00EE1905">
        <w:rPr>
          <w:rFonts w:ascii="Times New Roman" w:eastAsiaTheme="minorEastAsia" w:hAnsi="Times New Roman" w:cs="Times New Roman"/>
        </w:rPr>
        <w:t xml:space="preserve"> </w:t>
      </w:r>
      <w:proofErr w:type="spellStart"/>
      <w:r w:rsidR="00C310AC" w:rsidRPr="00EE1905">
        <w:rPr>
          <w:rFonts w:ascii="Times New Roman" w:eastAsiaTheme="minorEastAsia" w:hAnsi="Times New Roman" w:cs="Times New Roman"/>
        </w:rPr>
        <w:t>ksi</w:t>
      </w:r>
      <w:proofErr w:type="spellEnd"/>
      <w:r w:rsidR="005753CB">
        <w:rPr>
          <w:rFonts w:ascii="Times New Roman" w:eastAsiaTheme="minorEastAsia" w:hAnsi="Times New Roman" w:cs="Times New Roman"/>
        </w:rPr>
        <w:t>,</w:t>
      </w:r>
      <w:r w:rsidR="00C310AC" w:rsidRPr="00EE1905">
        <w:rPr>
          <w:rFonts w:ascii="Times New Roman" w:eastAsiaTheme="minorEastAsia" w:hAnsi="Times New Roman" w:cs="Times New Roman"/>
        </w:rPr>
        <w:t xml:space="preserve"> while Poisson’s ratio was measured at </w:t>
      </w:r>
      <w:proofErr w:type="gramStart"/>
      <w:r w:rsidR="00C310AC" w:rsidRPr="00EE1905">
        <w:rPr>
          <w:rFonts w:ascii="Times New Roman" w:eastAsiaTheme="minorEastAsia" w:hAnsi="Times New Roman" w:cs="Times New Roman"/>
        </w:rPr>
        <w:t>0.xx.</w:t>
      </w:r>
      <w:proofErr w:type="gramEnd"/>
      <w:r w:rsidR="00C310AC" w:rsidRPr="00EE1905">
        <w:rPr>
          <w:rFonts w:ascii="Times New Roman" w:eastAsiaTheme="minorEastAsia" w:hAnsi="Times New Roman" w:cs="Times New Roman"/>
        </w:rPr>
        <w:t xml:space="preserve"> </w:t>
      </w:r>
    </w:p>
    <w:p w14:paraId="18B4A2C4" w14:textId="17160853" w:rsidR="006F39B6" w:rsidRPr="00EE1905" w:rsidRDefault="00B24E76" w:rsidP="00854A97">
      <w:pPr>
        <w:rPr>
          <w:rFonts w:ascii="Times New Roman" w:eastAsiaTheme="minorEastAsia" w:hAnsi="Times New Roman" w:cs="Times New Roman"/>
        </w:rPr>
      </w:pPr>
      <w:r>
        <w:rPr>
          <w:rFonts w:ascii="Times New Roman" w:eastAsiaTheme="minorEastAsia" w:hAnsi="Times New Roman" w:cs="Times New Roman"/>
        </w:rPr>
        <w:t xml:space="preserve">The average of the Schmidt hammer readings was 32.4 with a standard deviation of 1.3.  These results are considered </w:t>
      </w:r>
      <w:r w:rsidR="00C808EE">
        <w:rPr>
          <w:rFonts w:ascii="Times New Roman" w:eastAsiaTheme="minorEastAsia" w:hAnsi="Times New Roman" w:cs="Times New Roman"/>
        </w:rPr>
        <w:t>acceptable</w:t>
      </w:r>
      <w:r w:rsidR="006834B1">
        <w:rPr>
          <w:rFonts w:ascii="Times New Roman" w:eastAsiaTheme="minorEastAsia" w:hAnsi="Times New Roman" w:cs="Times New Roman"/>
        </w:rPr>
        <w:t>,</w:t>
      </w:r>
      <w:r w:rsidR="00C808EE">
        <w:rPr>
          <w:rFonts w:ascii="Times New Roman" w:eastAsiaTheme="minorEastAsia" w:hAnsi="Times New Roman" w:cs="Times New Roman"/>
        </w:rPr>
        <w:t xml:space="preserve"> and the concrete in situ strength</w:t>
      </w:r>
      <w:r w:rsidR="006834B1">
        <w:rPr>
          <w:rFonts w:ascii="Times New Roman" w:eastAsiaTheme="minorEastAsia" w:hAnsi="Times New Roman" w:cs="Times New Roman"/>
        </w:rPr>
        <w:t xml:space="preserve"> was</w:t>
      </w:r>
      <w:r w:rsidR="00C808EE">
        <w:rPr>
          <w:rFonts w:ascii="Times New Roman" w:eastAsiaTheme="minorEastAsia" w:hAnsi="Times New Roman" w:cs="Times New Roman"/>
        </w:rPr>
        <w:t xml:space="preserve"> determined </w:t>
      </w:r>
      <w:r w:rsidR="006834B1">
        <w:rPr>
          <w:rFonts w:ascii="Times New Roman" w:eastAsiaTheme="minorEastAsia" w:hAnsi="Times New Roman" w:cs="Times New Roman"/>
        </w:rPr>
        <w:t>to be</w:t>
      </w:r>
      <w:r w:rsidR="00C808EE">
        <w:rPr>
          <w:rFonts w:ascii="Times New Roman" w:eastAsiaTheme="minorEastAsia" w:hAnsi="Times New Roman" w:cs="Times New Roman"/>
        </w:rPr>
        <w:t xml:space="preserve"> 4650 psi based on calibration to parallel laboratory cylinder tests.</w:t>
      </w:r>
    </w:p>
    <w:p w14:paraId="5210D44D" w14:textId="77777777" w:rsidR="00C310AC" w:rsidRPr="00EE1905" w:rsidRDefault="00C310AC" w:rsidP="00854A97">
      <w:pPr>
        <w:rPr>
          <w:rFonts w:ascii="Times New Roman" w:eastAsiaTheme="minorEastAsia" w:hAnsi="Times New Roman" w:cs="Times New Roman"/>
          <w:b/>
        </w:rPr>
      </w:pPr>
    </w:p>
    <w:p w14:paraId="7A0D28F7" w14:textId="0FE1AD69" w:rsidR="002C1EE4" w:rsidRPr="00EE1905" w:rsidRDefault="002C1EE4" w:rsidP="00854A97">
      <w:pPr>
        <w:rPr>
          <w:rFonts w:ascii="Times New Roman" w:eastAsiaTheme="minorEastAsia" w:hAnsi="Times New Roman" w:cs="Times New Roman"/>
          <w:b/>
        </w:rPr>
      </w:pPr>
      <w:r w:rsidRPr="00EE1905">
        <w:rPr>
          <w:rFonts w:ascii="Times New Roman" w:eastAsiaTheme="minorEastAsia" w:hAnsi="Times New Roman" w:cs="Times New Roman"/>
          <w:b/>
        </w:rPr>
        <w:t>Summary:</w:t>
      </w:r>
      <w:r w:rsidR="00C310AC" w:rsidRPr="00EE1905">
        <w:rPr>
          <w:rFonts w:ascii="Times New Roman" w:eastAsiaTheme="minorEastAsia" w:hAnsi="Times New Roman" w:cs="Times New Roman"/>
          <w:b/>
        </w:rPr>
        <w:t xml:space="preserve"> </w:t>
      </w:r>
    </w:p>
    <w:p w14:paraId="37FD6A3E" w14:textId="43F87C10" w:rsidR="00C310AC" w:rsidRPr="00EE1905" w:rsidRDefault="00C310AC" w:rsidP="00854A97">
      <w:pPr>
        <w:rPr>
          <w:rFonts w:ascii="Times New Roman" w:eastAsiaTheme="minorEastAsia" w:hAnsi="Times New Roman" w:cs="Times New Roman"/>
        </w:rPr>
      </w:pPr>
      <w:r w:rsidRPr="00EE1905">
        <w:rPr>
          <w:rFonts w:ascii="Times New Roman" w:eastAsiaTheme="minorEastAsia" w:hAnsi="Times New Roman" w:cs="Times New Roman"/>
        </w:rPr>
        <w:t xml:space="preserve">Compression tests on concrete cylinders were </w:t>
      </w:r>
      <w:r w:rsidR="00992D18">
        <w:rPr>
          <w:rFonts w:ascii="Times New Roman" w:eastAsiaTheme="minorEastAsia" w:hAnsi="Times New Roman" w:cs="Times New Roman"/>
        </w:rPr>
        <w:t>performed</w:t>
      </w:r>
      <w:r w:rsidRPr="00EE1905">
        <w:rPr>
          <w:rFonts w:ascii="Times New Roman" w:eastAsiaTheme="minorEastAsia" w:hAnsi="Times New Roman" w:cs="Times New Roman"/>
        </w:rPr>
        <w:t>, as well as measurements of Young’s modulus</w:t>
      </w:r>
      <w:r w:rsidR="006834B1">
        <w:rPr>
          <w:rFonts w:ascii="Times New Roman" w:eastAsiaTheme="minorEastAsia" w:hAnsi="Times New Roman" w:cs="Times New Roman"/>
        </w:rPr>
        <w:t>,</w:t>
      </w:r>
      <w:r w:rsidRPr="00EE1905">
        <w:rPr>
          <w:rFonts w:ascii="Times New Roman" w:eastAsiaTheme="minorEastAsia" w:hAnsi="Times New Roman" w:cs="Times New Roman"/>
        </w:rPr>
        <w:t xml:space="preserve"> Poisson’s ratio</w:t>
      </w:r>
      <w:r w:rsidR="006834B1">
        <w:rPr>
          <w:rFonts w:ascii="Times New Roman" w:eastAsiaTheme="minorEastAsia" w:hAnsi="Times New Roman" w:cs="Times New Roman"/>
        </w:rPr>
        <w:t>,</w:t>
      </w:r>
      <w:r w:rsidR="00C808EE">
        <w:rPr>
          <w:rFonts w:ascii="Times New Roman" w:eastAsiaTheme="minorEastAsia" w:hAnsi="Times New Roman" w:cs="Times New Roman"/>
        </w:rPr>
        <w:t xml:space="preserve"> and a demonstration of NDT measurements in concrete</w:t>
      </w:r>
      <w:r w:rsidRPr="00EE1905">
        <w:rPr>
          <w:rFonts w:ascii="Times New Roman" w:eastAsiaTheme="minorEastAsia" w:hAnsi="Times New Roman" w:cs="Times New Roman"/>
        </w:rPr>
        <w:t xml:space="preserve">.  </w:t>
      </w:r>
      <w:r w:rsidR="005345EE" w:rsidRPr="00EE1905">
        <w:rPr>
          <w:rFonts w:ascii="Times New Roman" w:eastAsiaTheme="minorEastAsia" w:hAnsi="Times New Roman" w:cs="Times New Roman"/>
        </w:rPr>
        <w:t>Compression t</w:t>
      </w:r>
      <w:r w:rsidRPr="00EE1905">
        <w:rPr>
          <w:rFonts w:ascii="Times New Roman" w:eastAsiaTheme="minorEastAsia" w:hAnsi="Times New Roman" w:cs="Times New Roman"/>
        </w:rPr>
        <w:t xml:space="preserve">est results </w:t>
      </w:r>
      <w:r w:rsidR="005345EE" w:rsidRPr="00EE1905">
        <w:rPr>
          <w:rFonts w:ascii="Times New Roman" w:eastAsiaTheme="minorEastAsia" w:hAnsi="Times New Roman" w:cs="Times New Roman"/>
        </w:rPr>
        <w:t xml:space="preserve">from </w:t>
      </w:r>
      <w:r w:rsidR="00992D18">
        <w:rPr>
          <w:rFonts w:ascii="Times New Roman" w:eastAsiaTheme="minorEastAsia" w:hAnsi="Times New Roman" w:cs="Times New Roman"/>
        </w:rPr>
        <w:t xml:space="preserve">the </w:t>
      </w:r>
      <w:r w:rsidR="005345EE" w:rsidRPr="00EE1905">
        <w:rPr>
          <w:rFonts w:ascii="Times New Roman" w:eastAsiaTheme="minorEastAsia" w:hAnsi="Times New Roman" w:cs="Times New Roman"/>
        </w:rPr>
        <w:t>cylinder tests</w:t>
      </w:r>
      <w:r w:rsidR="00992D18">
        <w:rPr>
          <w:rFonts w:ascii="Times New Roman" w:eastAsiaTheme="minorEastAsia" w:hAnsi="Times New Roman" w:cs="Times New Roman"/>
        </w:rPr>
        <w:t>,</w:t>
      </w:r>
      <w:r w:rsidR="005345EE" w:rsidRPr="00EE1905">
        <w:rPr>
          <w:rFonts w:ascii="Times New Roman" w:eastAsiaTheme="minorEastAsia" w:hAnsi="Times New Roman" w:cs="Times New Roman"/>
        </w:rPr>
        <w:t xml:space="preserve"> </w:t>
      </w:r>
      <w:r w:rsidR="00992D18">
        <w:rPr>
          <w:rFonts w:ascii="Times New Roman" w:eastAsiaTheme="minorEastAsia" w:hAnsi="Times New Roman" w:cs="Times New Roman"/>
        </w:rPr>
        <w:t>like</w:t>
      </w:r>
      <w:r w:rsidR="005345EE" w:rsidRPr="00EE1905">
        <w:rPr>
          <w:rFonts w:ascii="Times New Roman" w:eastAsiaTheme="minorEastAsia" w:hAnsi="Times New Roman" w:cs="Times New Roman"/>
        </w:rPr>
        <w:t xml:space="preserve"> those carried out in this laboratory exercise</w:t>
      </w:r>
      <w:r w:rsidR="00992D18">
        <w:rPr>
          <w:rFonts w:ascii="Times New Roman" w:eastAsiaTheme="minorEastAsia" w:hAnsi="Times New Roman" w:cs="Times New Roman"/>
        </w:rPr>
        <w:t>,</w:t>
      </w:r>
      <w:r w:rsidR="005345EE" w:rsidRPr="00EE1905">
        <w:rPr>
          <w:rFonts w:ascii="Times New Roman" w:eastAsiaTheme="minorEastAsia" w:hAnsi="Times New Roman" w:cs="Times New Roman"/>
        </w:rPr>
        <w:t xml:space="preserve"> are relatively simple to conduct and </w:t>
      </w:r>
      <w:r w:rsidR="00F153EF" w:rsidRPr="00EE1905">
        <w:rPr>
          <w:rFonts w:ascii="Times New Roman" w:eastAsiaTheme="minorEastAsia" w:hAnsi="Times New Roman" w:cs="Times New Roman"/>
        </w:rPr>
        <w:t xml:space="preserve">produce results with acceptable variability.  </w:t>
      </w:r>
      <w:r w:rsidR="00C808EE">
        <w:rPr>
          <w:rFonts w:ascii="Times New Roman" w:eastAsiaTheme="minorEastAsia" w:hAnsi="Times New Roman" w:cs="Times New Roman"/>
        </w:rPr>
        <w:t xml:space="preserve">Measurements of Poisson’s </w:t>
      </w:r>
      <w:r w:rsidR="00C808EE">
        <w:rPr>
          <w:rFonts w:ascii="Times New Roman" w:eastAsiaTheme="minorEastAsia" w:hAnsi="Times New Roman" w:cs="Times New Roman"/>
        </w:rPr>
        <w:lastRenderedPageBreak/>
        <w:t>ratio</w:t>
      </w:r>
      <w:r w:rsidR="00F153EF" w:rsidRPr="00EE1905">
        <w:rPr>
          <w:rFonts w:ascii="Times New Roman" w:eastAsiaTheme="minorEastAsia" w:hAnsi="Times New Roman" w:cs="Times New Roman"/>
        </w:rPr>
        <w:t xml:space="preserve"> and Young’s modulus</w:t>
      </w:r>
      <w:r w:rsidR="00C808EE">
        <w:rPr>
          <w:rFonts w:ascii="Times New Roman" w:eastAsiaTheme="minorEastAsia" w:hAnsi="Times New Roman" w:cs="Times New Roman"/>
        </w:rPr>
        <w:t xml:space="preserve"> are difficult to make</w:t>
      </w:r>
      <w:r w:rsidR="00992D18">
        <w:rPr>
          <w:rFonts w:ascii="Times New Roman" w:eastAsiaTheme="minorEastAsia" w:hAnsi="Times New Roman" w:cs="Times New Roman"/>
        </w:rPr>
        <w:t>,</w:t>
      </w:r>
      <w:r w:rsidR="00F153EF" w:rsidRPr="00EE1905">
        <w:rPr>
          <w:rFonts w:ascii="Times New Roman" w:eastAsiaTheme="minorEastAsia" w:hAnsi="Times New Roman" w:cs="Times New Roman"/>
        </w:rPr>
        <w:t xml:space="preserve"> </w:t>
      </w:r>
      <w:r w:rsidR="00C808EE">
        <w:rPr>
          <w:rFonts w:ascii="Times New Roman" w:eastAsiaTheme="minorEastAsia" w:hAnsi="Times New Roman" w:cs="Times New Roman"/>
        </w:rPr>
        <w:t xml:space="preserve">and these properties </w:t>
      </w:r>
      <w:r w:rsidR="004F29F7" w:rsidRPr="00EE1905">
        <w:rPr>
          <w:rFonts w:ascii="Times New Roman" w:eastAsiaTheme="minorEastAsia" w:hAnsi="Times New Roman" w:cs="Times New Roman"/>
        </w:rPr>
        <w:t xml:space="preserve">are </w:t>
      </w:r>
      <w:r w:rsidR="00992D18" w:rsidRPr="00EE1905">
        <w:rPr>
          <w:rFonts w:ascii="Times New Roman" w:eastAsiaTheme="minorEastAsia" w:hAnsi="Times New Roman" w:cs="Times New Roman"/>
        </w:rPr>
        <w:t xml:space="preserve">often </w:t>
      </w:r>
      <w:r w:rsidR="004F29F7" w:rsidRPr="00EE1905">
        <w:rPr>
          <w:rFonts w:ascii="Times New Roman" w:eastAsiaTheme="minorEastAsia" w:hAnsi="Times New Roman" w:cs="Times New Roman"/>
        </w:rPr>
        <w:t>calculated by empirical formulae from the compression strength</w:t>
      </w:r>
      <w:r w:rsidR="00992D18">
        <w:rPr>
          <w:rFonts w:ascii="Times New Roman" w:eastAsiaTheme="minorEastAsia" w:hAnsi="Times New Roman" w:cs="Times New Roman"/>
        </w:rPr>
        <w:t xml:space="preserve"> rather than by experimental methodology. </w:t>
      </w:r>
    </w:p>
    <w:p w14:paraId="4DC0CBF6" w14:textId="77777777" w:rsidR="004F29F7" w:rsidRPr="00EE1905" w:rsidRDefault="004F29F7" w:rsidP="00854A97">
      <w:pPr>
        <w:rPr>
          <w:rFonts w:ascii="Times New Roman" w:eastAsiaTheme="minorEastAsia" w:hAnsi="Times New Roman" w:cs="Times New Roman"/>
        </w:rPr>
      </w:pPr>
    </w:p>
    <w:p w14:paraId="3D024E0E" w14:textId="36640BB8" w:rsidR="0016039E" w:rsidRPr="00EE1905" w:rsidRDefault="004F29F7" w:rsidP="0016039E">
      <w:pPr>
        <w:outlineLvl w:val="0"/>
        <w:rPr>
          <w:rFonts w:ascii="Times New Roman" w:hAnsi="Times New Roman" w:cs="Times New Roman"/>
          <w:b/>
        </w:rPr>
      </w:pPr>
      <w:r w:rsidRPr="00EE1905">
        <w:rPr>
          <w:rFonts w:ascii="Times New Roman" w:hAnsi="Times New Roman" w:cs="Times New Roman"/>
          <w:b/>
        </w:rPr>
        <w:t>Applications:</w:t>
      </w:r>
    </w:p>
    <w:p w14:paraId="53343022" w14:textId="02AD2059" w:rsidR="003C62A6" w:rsidRPr="00EE1905" w:rsidRDefault="003C62A6" w:rsidP="0016039E">
      <w:pPr>
        <w:outlineLvl w:val="0"/>
        <w:rPr>
          <w:rFonts w:ascii="Times New Roman" w:hAnsi="Times New Roman" w:cs="Times New Roman"/>
        </w:rPr>
      </w:pPr>
      <w:r w:rsidRPr="00EE1905">
        <w:rPr>
          <w:rFonts w:ascii="Times New Roman" w:hAnsi="Times New Roman" w:cs="Times New Roman"/>
        </w:rPr>
        <w:t>Compression test</w:t>
      </w:r>
      <w:r w:rsidR="0066558B" w:rsidRPr="00EE1905">
        <w:rPr>
          <w:rFonts w:ascii="Times New Roman" w:hAnsi="Times New Roman" w:cs="Times New Roman"/>
        </w:rPr>
        <w:t>s</w:t>
      </w:r>
      <w:r w:rsidRPr="00EE1905">
        <w:rPr>
          <w:rFonts w:ascii="Times New Roman" w:hAnsi="Times New Roman" w:cs="Times New Roman"/>
        </w:rPr>
        <w:t xml:space="preserve"> of the type described here</w:t>
      </w:r>
      <w:r w:rsidR="00643499">
        <w:rPr>
          <w:rFonts w:ascii="Times New Roman" w:hAnsi="Times New Roman" w:cs="Times New Roman"/>
        </w:rPr>
        <w:t>in</w:t>
      </w:r>
      <w:r w:rsidRPr="00EE1905">
        <w:rPr>
          <w:rFonts w:ascii="Times New Roman" w:hAnsi="Times New Roman" w:cs="Times New Roman"/>
        </w:rPr>
        <w:t xml:space="preserve"> </w:t>
      </w:r>
      <w:r w:rsidR="00D75CB6" w:rsidRPr="00EE1905">
        <w:rPr>
          <w:rFonts w:ascii="Times New Roman" w:hAnsi="Times New Roman" w:cs="Times New Roman"/>
        </w:rPr>
        <w:t xml:space="preserve">are used to monitor the strength gain in concrete structures.  The results at 28 days have to meet </w:t>
      </w:r>
      <w:r w:rsidR="00643499">
        <w:rPr>
          <w:rFonts w:ascii="Times New Roman" w:hAnsi="Times New Roman" w:cs="Times New Roman"/>
        </w:rPr>
        <w:t xml:space="preserve">discrete </w:t>
      </w:r>
      <w:r w:rsidR="00D75CB6" w:rsidRPr="00EE1905">
        <w:rPr>
          <w:rFonts w:ascii="Times New Roman" w:hAnsi="Times New Roman" w:cs="Times New Roman"/>
        </w:rPr>
        <w:t>specifications</w:t>
      </w:r>
      <w:r w:rsidR="00643499">
        <w:rPr>
          <w:rFonts w:ascii="Times New Roman" w:hAnsi="Times New Roman" w:cs="Times New Roman"/>
        </w:rPr>
        <w:t>,</w:t>
      </w:r>
      <w:r w:rsidR="00D75CB6" w:rsidRPr="00EE1905">
        <w:rPr>
          <w:rFonts w:ascii="Times New Roman" w:hAnsi="Times New Roman" w:cs="Times New Roman"/>
        </w:rPr>
        <w:t xml:space="preserve"> but in general</w:t>
      </w:r>
      <w:r w:rsidR="00643499">
        <w:rPr>
          <w:rFonts w:ascii="Times New Roman" w:hAnsi="Times New Roman" w:cs="Times New Roman"/>
        </w:rPr>
        <w:t>,</w:t>
      </w:r>
      <w:r w:rsidR="00D75CB6" w:rsidRPr="00EE1905">
        <w:rPr>
          <w:rFonts w:ascii="Times New Roman" w:hAnsi="Times New Roman" w:cs="Times New Roman"/>
        </w:rPr>
        <w:t xml:space="preserve"> the test </w:t>
      </w:r>
      <w:r w:rsidR="00643499">
        <w:rPr>
          <w:rFonts w:ascii="Times New Roman" w:hAnsi="Times New Roman" w:cs="Times New Roman"/>
        </w:rPr>
        <w:t>is</w:t>
      </w:r>
      <w:r w:rsidR="00643499" w:rsidRPr="00EE1905">
        <w:rPr>
          <w:rFonts w:ascii="Times New Roman" w:hAnsi="Times New Roman" w:cs="Times New Roman"/>
        </w:rPr>
        <w:t xml:space="preserve"> </w:t>
      </w:r>
      <w:r w:rsidR="00D75CB6" w:rsidRPr="00EE1905">
        <w:rPr>
          <w:rFonts w:ascii="Times New Roman" w:hAnsi="Times New Roman" w:cs="Times New Roman"/>
        </w:rPr>
        <w:t xml:space="preserve">not run with </w:t>
      </w:r>
      <w:r w:rsidR="00643499">
        <w:rPr>
          <w:rFonts w:ascii="Times New Roman" w:hAnsi="Times New Roman" w:cs="Times New Roman"/>
        </w:rPr>
        <w:t>only the</w:t>
      </w:r>
      <w:r w:rsidR="00643499" w:rsidRPr="00EE1905">
        <w:rPr>
          <w:rFonts w:ascii="Times New Roman" w:hAnsi="Times New Roman" w:cs="Times New Roman"/>
        </w:rPr>
        <w:t xml:space="preserve"> </w:t>
      </w:r>
      <w:r w:rsidR="00D75CB6" w:rsidRPr="00EE1905">
        <w:rPr>
          <w:rFonts w:ascii="Times New Roman" w:hAnsi="Times New Roman" w:cs="Times New Roman"/>
        </w:rPr>
        <w:t xml:space="preserve">specific purpose </w:t>
      </w:r>
      <w:r w:rsidR="00643499">
        <w:rPr>
          <w:rFonts w:ascii="Times New Roman" w:hAnsi="Times New Roman" w:cs="Times New Roman"/>
        </w:rPr>
        <w:t>of meeting specifications,</w:t>
      </w:r>
      <w:r w:rsidR="00643499" w:rsidRPr="00EE1905">
        <w:rPr>
          <w:rFonts w:ascii="Times New Roman" w:hAnsi="Times New Roman" w:cs="Times New Roman"/>
        </w:rPr>
        <w:t xml:space="preserve"> </w:t>
      </w:r>
      <w:r w:rsidR="00D75CB6" w:rsidRPr="00EE1905">
        <w:rPr>
          <w:rFonts w:ascii="Times New Roman" w:hAnsi="Times New Roman" w:cs="Times New Roman"/>
        </w:rPr>
        <w:t>or check</w:t>
      </w:r>
      <w:r w:rsidR="00643499">
        <w:rPr>
          <w:rFonts w:ascii="Times New Roman" w:hAnsi="Times New Roman" w:cs="Times New Roman"/>
        </w:rPr>
        <w:t>ing</w:t>
      </w:r>
      <w:r w:rsidR="00D75CB6" w:rsidRPr="00EE1905">
        <w:rPr>
          <w:rFonts w:ascii="Times New Roman" w:hAnsi="Times New Roman" w:cs="Times New Roman"/>
        </w:rPr>
        <w:t xml:space="preserve"> the strength of a particular member</w:t>
      </w:r>
      <w:r w:rsidR="00A464AA">
        <w:rPr>
          <w:rFonts w:ascii="Times New Roman" w:hAnsi="Times New Roman" w:cs="Times New Roman"/>
        </w:rPr>
        <w:t>. T</w:t>
      </w:r>
      <w:r w:rsidR="00D75CB6" w:rsidRPr="00EE1905">
        <w:rPr>
          <w:rFonts w:ascii="Times New Roman" w:hAnsi="Times New Roman" w:cs="Times New Roman"/>
        </w:rPr>
        <w:t>he main idea</w:t>
      </w:r>
      <w:r w:rsidR="00A464AA">
        <w:rPr>
          <w:rFonts w:ascii="Times New Roman" w:hAnsi="Times New Roman" w:cs="Times New Roman"/>
        </w:rPr>
        <w:t xml:space="preserve"> of these tests</w:t>
      </w:r>
      <w:r w:rsidR="00D75CB6" w:rsidRPr="00EE1905">
        <w:rPr>
          <w:rFonts w:ascii="Times New Roman" w:hAnsi="Times New Roman" w:cs="Times New Roman"/>
        </w:rPr>
        <w:t xml:space="preserve"> is to monitor the quality of all</w:t>
      </w:r>
      <w:r w:rsidR="00A464AA">
        <w:rPr>
          <w:rFonts w:ascii="Times New Roman" w:hAnsi="Times New Roman" w:cs="Times New Roman"/>
        </w:rPr>
        <w:t xml:space="preserve"> of</w:t>
      </w:r>
      <w:r w:rsidR="00D75CB6" w:rsidRPr="00EE1905">
        <w:rPr>
          <w:rFonts w:ascii="Times New Roman" w:hAnsi="Times New Roman" w:cs="Times New Roman"/>
        </w:rPr>
        <w:t xml:space="preserve"> the concrete delivered over the </w:t>
      </w:r>
      <w:r w:rsidR="00A464AA">
        <w:rPr>
          <w:rFonts w:ascii="Times New Roman" w:hAnsi="Times New Roman" w:cs="Times New Roman"/>
        </w:rPr>
        <w:t xml:space="preserve">lifespan of the </w:t>
      </w:r>
      <w:r w:rsidR="00D75CB6" w:rsidRPr="00EE1905">
        <w:rPr>
          <w:rFonts w:ascii="Times New Roman" w:hAnsi="Times New Roman" w:cs="Times New Roman"/>
        </w:rPr>
        <w:t xml:space="preserve">entire project.  </w:t>
      </w:r>
    </w:p>
    <w:p w14:paraId="094719B4" w14:textId="1D59C6CC" w:rsidR="00D75CB6" w:rsidRPr="00EE1905" w:rsidRDefault="00D75CB6" w:rsidP="0016039E">
      <w:pPr>
        <w:outlineLvl w:val="0"/>
        <w:rPr>
          <w:rFonts w:ascii="Times New Roman" w:hAnsi="Times New Roman" w:cs="Times New Roman"/>
        </w:rPr>
      </w:pPr>
      <w:r w:rsidRPr="00EE1905">
        <w:rPr>
          <w:rFonts w:ascii="Times New Roman" w:hAnsi="Times New Roman" w:cs="Times New Roman"/>
        </w:rPr>
        <w:t>Another common application of cylinder testing is to test cores extracted from existing structures. In these cases, the intent is to determine i</w:t>
      </w:r>
      <w:r w:rsidR="00A464AA">
        <w:rPr>
          <w:rFonts w:ascii="Times New Roman" w:hAnsi="Times New Roman" w:cs="Times New Roman"/>
        </w:rPr>
        <w:t>f</w:t>
      </w:r>
      <w:r w:rsidRPr="00EE1905">
        <w:rPr>
          <w:rFonts w:ascii="Times New Roman" w:hAnsi="Times New Roman" w:cs="Times New Roman"/>
        </w:rPr>
        <w:t xml:space="preserve"> the structure can carry loads higher than initially designed for.  </w:t>
      </w:r>
      <w:r w:rsidR="00A464AA">
        <w:rPr>
          <w:rFonts w:ascii="Times New Roman" w:hAnsi="Times New Roman" w:cs="Times New Roman"/>
        </w:rPr>
        <w:t>One</w:t>
      </w:r>
      <w:r w:rsidR="00A464AA" w:rsidRPr="00EE1905">
        <w:rPr>
          <w:rFonts w:ascii="Times New Roman" w:hAnsi="Times New Roman" w:cs="Times New Roman"/>
        </w:rPr>
        <w:t xml:space="preserve"> </w:t>
      </w:r>
      <w:r w:rsidRPr="00EE1905">
        <w:rPr>
          <w:rFonts w:ascii="Times New Roman" w:hAnsi="Times New Roman" w:cs="Times New Roman"/>
        </w:rPr>
        <w:t xml:space="preserve">example is in older bridges, where the increased truck loads require that bridges be rated for new load combinations (weight </w:t>
      </w:r>
      <w:r w:rsidR="00777BAD" w:rsidRPr="00EE1905">
        <w:rPr>
          <w:rFonts w:ascii="Times New Roman" w:hAnsi="Times New Roman" w:cs="Times New Roman"/>
        </w:rPr>
        <w:t>per axle and axle spacing</w:t>
      </w:r>
      <w:r w:rsidR="00A464AA">
        <w:rPr>
          <w:rFonts w:ascii="Times New Roman" w:hAnsi="Times New Roman" w:cs="Times New Roman"/>
        </w:rPr>
        <w:t>,</w:t>
      </w:r>
      <w:r w:rsidR="00777BAD" w:rsidRPr="00EE1905">
        <w:rPr>
          <w:rFonts w:ascii="Times New Roman" w:hAnsi="Times New Roman" w:cs="Times New Roman"/>
        </w:rPr>
        <w:t xml:space="preserve"> for example) or in forensic investigations where after a failure has occurred</w:t>
      </w:r>
      <w:r w:rsidR="00A464AA">
        <w:rPr>
          <w:rFonts w:ascii="Times New Roman" w:hAnsi="Times New Roman" w:cs="Times New Roman"/>
        </w:rPr>
        <w:t>,</w:t>
      </w:r>
      <w:r w:rsidR="00777BAD" w:rsidRPr="00EE1905">
        <w:rPr>
          <w:rFonts w:ascii="Times New Roman" w:hAnsi="Times New Roman" w:cs="Times New Roman"/>
        </w:rPr>
        <w:t xml:space="preserve"> it is necessary to rule out certain failure modes.</w:t>
      </w:r>
    </w:p>
    <w:p w14:paraId="50CBD563" w14:textId="77777777" w:rsidR="00A37741" w:rsidRPr="00EE1905" w:rsidRDefault="00A37741" w:rsidP="0016039E">
      <w:pPr>
        <w:outlineLvl w:val="0"/>
        <w:rPr>
          <w:rFonts w:ascii="Times New Roman" w:hAnsi="Times New Roman" w:cs="Times New Roman"/>
          <w:b/>
        </w:rPr>
      </w:pPr>
    </w:p>
    <w:p w14:paraId="5F1B5FBB" w14:textId="77777777" w:rsidR="004F29F7" w:rsidRPr="00EE1905" w:rsidRDefault="004F29F7" w:rsidP="0016039E">
      <w:pPr>
        <w:outlineLvl w:val="0"/>
        <w:rPr>
          <w:rFonts w:ascii="Times New Roman" w:hAnsi="Times New Roman" w:cs="Times New Roman"/>
          <w:b/>
          <w:u w:val="single"/>
        </w:rPr>
      </w:pPr>
    </w:p>
    <w:sectPr w:rsidR="004F29F7" w:rsidRPr="00EE1905" w:rsidSect="000A181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Amy Manocchi" w:date="2017-01-13T16:27:00Z" w:initials="AM">
    <w:p w14:paraId="74AEFC5E" w14:textId="472450CB" w:rsidR="00165703" w:rsidRDefault="00165703">
      <w:pPr>
        <w:pStyle w:val="CommentText"/>
      </w:pPr>
      <w:r>
        <w:rPr>
          <w:rStyle w:val="CommentReference"/>
        </w:rPr>
        <w:annotationRef/>
      </w:r>
      <w:r>
        <w:t>?</w:t>
      </w:r>
    </w:p>
  </w:comment>
  <w:comment w:id="5" w:author="User 1" w:date="2017-03-09T08:03:00Z" w:initials="MOU">
    <w:p w14:paraId="5CE9CB23" w14:textId="14B990C4" w:rsidR="00B7294D" w:rsidRDefault="00B7294D">
      <w:pPr>
        <w:pStyle w:val="CommentText"/>
      </w:pPr>
      <w:r>
        <w:rPr>
          <w:rStyle w:val="CommentReference"/>
        </w:rPr>
        <w:annotationRef/>
      </w:r>
      <w:r>
        <w:t>A1 kip = 1000 lbs. – this is a very common unit we use</w:t>
      </w:r>
    </w:p>
  </w:comment>
  <w:comment w:id="6" w:author="User 1" w:date="2016-12-13T19:56:00Z" w:initials="MOU">
    <w:p w14:paraId="0AB030F2" w14:textId="0AC21D12" w:rsidR="00165703" w:rsidRDefault="00165703">
      <w:pPr>
        <w:pStyle w:val="CommentText"/>
      </w:pPr>
      <w:bookmarkStart w:id="7" w:name="_GoBack"/>
      <w:bookmarkEnd w:id="7"/>
      <w:r>
        <w:rPr>
          <w:rStyle w:val="CommentReference"/>
        </w:rPr>
        <w:annotationRef/>
      </w:r>
      <w:r>
        <w:t>Note that we will need to wait for the actual tests that will be filmed to enter this data; otherwise it will all seems contrived.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AEFC5E" w15:done="0"/>
  <w15:commentEx w15:paraId="5CE9CB23" w15:paraIdParent="74AEFC5E" w15:done="0"/>
  <w15:commentEx w15:paraId="0AB030F2"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A41E13" w14:textId="77777777" w:rsidR="009A14C7" w:rsidRDefault="009A14C7" w:rsidP="006B2493">
      <w:r>
        <w:separator/>
      </w:r>
    </w:p>
  </w:endnote>
  <w:endnote w:type="continuationSeparator" w:id="0">
    <w:p w14:paraId="482B0FA1" w14:textId="77777777" w:rsidR="009A14C7" w:rsidRDefault="009A14C7" w:rsidP="006B2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407BCF" w14:textId="77777777" w:rsidR="009A14C7" w:rsidRDefault="009A14C7" w:rsidP="006B2493">
      <w:r>
        <w:separator/>
      </w:r>
    </w:p>
  </w:footnote>
  <w:footnote w:type="continuationSeparator" w:id="0">
    <w:p w14:paraId="73FA8B1C" w14:textId="77777777" w:rsidR="009A14C7" w:rsidRDefault="009A14C7" w:rsidP="006B249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5617A3C"/>
    <w:multiLevelType w:val="hybridMultilevel"/>
    <w:tmpl w:val="2EEC9FCC"/>
    <w:lvl w:ilvl="0" w:tplc="0409000F">
      <w:start w:val="1"/>
      <w:numFmt w:val="decimal"/>
      <w:lvlText w:val="%1."/>
      <w:lvlJc w:val="left"/>
      <w:pPr>
        <w:ind w:left="838" w:hanging="360"/>
      </w:p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2">
    <w:nsid w:val="09AB10E0"/>
    <w:multiLevelType w:val="hybridMultilevel"/>
    <w:tmpl w:val="4D6819A2"/>
    <w:lvl w:ilvl="0" w:tplc="ABEAC688">
      <w:start w:val="1"/>
      <w:numFmt w:val="decimal"/>
      <w:lvlText w:val="2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017328"/>
    <w:multiLevelType w:val="singleLevel"/>
    <w:tmpl w:val="213658CA"/>
    <w:lvl w:ilvl="0">
      <w:start w:val="1"/>
      <w:numFmt w:val="decimal"/>
      <w:lvlText w:val="%1."/>
      <w:legacy w:legacy="1" w:legacySpace="0" w:legacyIndent="360"/>
      <w:lvlJc w:val="left"/>
      <w:pPr>
        <w:ind w:left="360" w:hanging="360"/>
      </w:pPr>
    </w:lvl>
  </w:abstractNum>
  <w:abstractNum w:abstractNumId="4">
    <w:nsid w:val="129F21C5"/>
    <w:multiLevelType w:val="hybridMultilevel"/>
    <w:tmpl w:val="FB185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022B7"/>
    <w:multiLevelType w:val="multilevel"/>
    <w:tmpl w:val="122C8B76"/>
    <w:lvl w:ilvl="0">
      <w:start w:val="6"/>
      <w:numFmt w:val="decimal"/>
      <w:lvlText w:val="(%1)"/>
      <w:lvlJc w:val="left"/>
      <w:pPr>
        <w:ind w:left="509" w:hanging="509"/>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jc w:val="left"/>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6">
    <w:nsid w:val="19A6375A"/>
    <w:multiLevelType w:val="hybridMultilevel"/>
    <w:tmpl w:val="6784986A"/>
    <w:lvl w:ilvl="0" w:tplc="8D603C66">
      <w:start w:val="1"/>
      <w:numFmt w:val="decimal"/>
      <w:lvlText w:val="2.%1"/>
      <w:lvlJc w:val="righ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41F6A"/>
    <w:multiLevelType w:val="hybridMultilevel"/>
    <w:tmpl w:val="9732F5A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8">
    <w:nsid w:val="20C84ABC"/>
    <w:multiLevelType w:val="multilevel"/>
    <w:tmpl w:val="DA0EE93A"/>
    <w:lvl w:ilvl="0">
      <w:start w:val="6"/>
      <w:numFmt w:val="decimal"/>
      <w:lvlText w:val="%1"/>
      <w:lvlJc w:val="left"/>
      <w:pPr>
        <w:ind w:left="624" w:hanging="475"/>
        <w:jc w:val="left"/>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070" w:hanging="360"/>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9">
    <w:nsid w:val="230F3EEC"/>
    <w:multiLevelType w:val="singleLevel"/>
    <w:tmpl w:val="66E264F6"/>
    <w:lvl w:ilvl="0">
      <w:start w:val="3"/>
      <w:numFmt w:val="decimal"/>
      <w:lvlText w:val="%1."/>
      <w:lvlJc w:val="left"/>
      <w:pPr>
        <w:tabs>
          <w:tab w:val="num" w:pos="720"/>
        </w:tabs>
        <w:ind w:left="720" w:hanging="720"/>
      </w:pPr>
      <w:rPr>
        <w:rFonts w:hint="default"/>
      </w:rPr>
    </w:lvl>
  </w:abstractNum>
  <w:abstractNum w:abstractNumId="10">
    <w:nsid w:val="25D77323"/>
    <w:multiLevelType w:val="hybridMultilevel"/>
    <w:tmpl w:val="4ADAECE6"/>
    <w:lvl w:ilvl="0" w:tplc="E480C2A2">
      <w:start w:val="1"/>
      <w:numFmt w:val="decimal"/>
      <w:lvlText w:val="2.%1"/>
      <w:lvlJc w:val="left"/>
      <w:pPr>
        <w:ind w:left="4680" w:hanging="360"/>
      </w:pPr>
      <w:rPr>
        <w:rFonts w:ascii="Times New Roman" w:hAnsi="Times New Roman" w:cs="Times New Roman"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1">
    <w:nsid w:val="272E4C97"/>
    <w:multiLevelType w:val="hybridMultilevel"/>
    <w:tmpl w:val="F066421A"/>
    <w:lvl w:ilvl="0" w:tplc="144CF5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7858CD"/>
    <w:multiLevelType w:val="hybridMultilevel"/>
    <w:tmpl w:val="2CF0621E"/>
    <w:lvl w:ilvl="0" w:tplc="BB52DE6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010531"/>
    <w:multiLevelType w:val="hybridMultilevel"/>
    <w:tmpl w:val="A4A034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D6B15D9"/>
    <w:multiLevelType w:val="multilevel"/>
    <w:tmpl w:val="0096B298"/>
    <w:lvl w:ilvl="0">
      <w:start w:val="6"/>
      <w:numFmt w:val="decimal"/>
      <w:lvlText w:val="%1"/>
      <w:lvlJc w:val="left"/>
      <w:pPr>
        <w:ind w:left="624" w:hanging="475"/>
        <w:jc w:val="left"/>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jc w:val="left"/>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15">
    <w:nsid w:val="2F741F99"/>
    <w:multiLevelType w:val="hybridMultilevel"/>
    <w:tmpl w:val="225436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54264D"/>
    <w:multiLevelType w:val="multilevel"/>
    <w:tmpl w:val="F7EE16D4"/>
    <w:lvl w:ilvl="0">
      <w:start w:val="1"/>
      <w:numFmt w:val="none"/>
      <w:lvlText w:val="6)"/>
      <w:lvlJc w:val="left"/>
      <w:pPr>
        <w:ind w:left="1152" w:hanging="432"/>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jc w:val="left"/>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17">
    <w:nsid w:val="333B0FE0"/>
    <w:multiLevelType w:val="multilevel"/>
    <w:tmpl w:val="7A0822DC"/>
    <w:lvl w:ilvl="0">
      <w:start w:val="6"/>
      <w:numFmt w:val="decimal"/>
      <w:lvlText w:val="%1"/>
      <w:lvlJc w:val="left"/>
      <w:pPr>
        <w:ind w:left="624" w:hanging="475"/>
        <w:jc w:val="left"/>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1152" w:hanging="432"/>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18">
    <w:nsid w:val="44EB29E3"/>
    <w:multiLevelType w:val="multilevel"/>
    <w:tmpl w:val="95A8D350"/>
    <w:lvl w:ilvl="0">
      <w:start w:val="1"/>
      <w:numFmt w:val="decimal"/>
      <w:lvlText w:val="2.%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255587F"/>
    <w:multiLevelType w:val="hybridMultilevel"/>
    <w:tmpl w:val="9C54E34E"/>
    <w:lvl w:ilvl="0" w:tplc="983EEF8A">
      <w:start w:val="1"/>
      <w:numFmt w:val="decimal"/>
      <w:lvlText w:val="2.%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C16BD4"/>
    <w:multiLevelType w:val="multilevel"/>
    <w:tmpl w:val="B7EA32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DA66704"/>
    <w:multiLevelType w:val="hybridMultilevel"/>
    <w:tmpl w:val="95A8D350"/>
    <w:lvl w:ilvl="0" w:tplc="983EEF8A">
      <w:start w:val="1"/>
      <w:numFmt w:val="decimal"/>
      <w:lvlText w:val="2.%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DA27E5"/>
    <w:multiLevelType w:val="hybridMultilevel"/>
    <w:tmpl w:val="ECBA2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7E7A9F"/>
    <w:multiLevelType w:val="multilevel"/>
    <w:tmpl w:val="0096B298"/>
    <w:lvl w:ilvl="0">
      <w:start w:val="6"/>
      <w:numFmt w:val="decimal"/>
      <w:lvlText w:val="%1"/>
      <w:lvlJc w:val="left"/>
      <w:pPr>
        <w:ind w:left="624" w:hanging="475"/>
        <w:jc w:val="left"/>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jc w:val="left"/>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24">
    <w:nsid w:val="61000646"/>
    <w:multiLevelType w:val="hybridMultilevel"/>
    <w:tmpl w:val="B0ECE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341C7F"/>
    <w:multiLevelType w:val="multilevel"/>
    <w:tmpl w:val="D7AC82EA"/>
    <w:lvl w:ilvl="0">
      <w:start w:val="6"/>
      <w:numFmt w:val="decimal"/>
      <w:lvlText w:val="%1"/>
      <w:lvlJc w:val="left"/>
      <w:pPr>
        <w:ind w:left="624" w:hanging="475"/>
        <w:jc w:val="left"/>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1152" w:hanging="432"/>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26">
    <w:nsid w:val="699C62AE"/>
    <w:multiLevelType w:val="hybridMultilevel"/>
    <w:tmpl w:val="C6F2C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C85D32"/>
    <w:multiLevelType w:val="multilevel"/>
    <w:tmpl w:val="0096B298"/>
    <w:lvl w:ilvl="0">
      <w:start w:val="6"/>
      <w:numFmt w:val="decimal"/>
      <w:lvlText w:val="%1"/>
      <w:lvlJc w:val="left"/>
      <w:pPr>
        <w:ind w:left="624" w:hanging="475"/>
        <w:jc w:val="left"/>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jc w:val="left"/>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28">
    <w:nsid w:val="6B061517"/>
    <w:multiLevelType w:val="singleLevel"/>
    <w:tmpl w:val="A37A145C"/>
    <w:lvl w:ilvl="0">
      <w:start w:val="1"/>
      <w:numFmt w:val="decimal"/>
      <w:lvlText w:val="1.%1"/>
      <w:lvlJc w:val="left"/>
      <w:pPr>
        <w:ind w:left="720" w:hanging="720"/>
      </w:pPr>
      <w:rPr>
        <w:rFonts w:hint="default"/>
      </w:rPr>
    </w:lvl>
  </w:abstractNum>
  <w:abstractNum w:abstractNumId="29">
    <w:nsid w:val="6D774A7F"/>
    <w:multiLevelType w:val="hybridMultilevel"/>
    <w:tmpl w:val="FFC0F98A"/>
    <w:lvl w:ilvl="0" w:tplc="A9A833F4">
      <w:start w:val="1"/>
      <w:numFmt w:val="decimal"/>
      <w:lvlText w:val="3.%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774FCE"/>
    <w:multiLevelType w:val="multilevel"/>
    <w:tmpl w:val="15687468"/>
    <w:lvl w:ilvl="0">
      <w:start w:val="6"/>
      <w:numFmt w:val="decimal"/>
      <w:lvlText w:val="%1)"/>
      <w:lvlJc w:val="left"/>
      <w:pPr>
        <w:ind w:left="1152" w:hanging="432"/>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jc w:val="left"/>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31">
    <w:nsid w:val="75260C85"/>
    <w:multiLevelType w:val="hybridMultilevel"/>
    <w:tmpl w:val="FA205A6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98C3808"/>
    <w:multiLevelType w:val="multilevel"/>
    <w:tmpl w:val="C52A628E"/>
    <w:lvl w:ilvl="0">
      <w:start w:val="6"/>
      <w:numFmt w:val="decimal"/>
      <w:lvlText w:val="%1"/>
      <w:lvlJc w:val="left"/>
      <w:pPr>
        <w:ind w:left="624" w:hanging="475"/>
        <w:jc w:val="left"/>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1152" w:hanging="432"/>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num w:numId="1">
    <w:abstractNumId w:val="20"/>
  </w:num>
  <w:num w:numId="2">
    <w:abstractNumId w:val="7"/>
  </w:num>
  <w:num w:numId="3">
    <w:abstractNumId w:val="15"/>
  </w:num>
  <w:num w:numId="4">
    <w:abstractNumId w:val="26"/>
  </w:num>
  <w:num w:numId="5">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6">
    <w:abstractNumId w:val="3"/>
  </w:num>
  <w:num w:numId="7">
    <w:abstractNumId w:val="3"/>
    <w:lvlOverride w:ilvl="0">
      <w:lvl w:ilvl="0">
        <w:start w:val="1"/>
        <w:numFmt w:val="decimal"/>
        <w:lvlText w:val="%1."/>
        <w:legacy w:legacy="1" w:legacySpace="0" w:legacyIndent="360"/>
        <w:lvlJc w:val="left"/>
        <w:pPr>
          <w:ind w:left="360" w:hanging="360"/>
        </w:pPr>
      </w:lvl>
    </w:lvlOverride>
  </w:num>
  <w:num w:numId="8">
    <w:abstractNumId w:val="1"/>
  </w:num>
  <w:num w:numId="9">
    <w:abstractNumId w:val="13"/>
  </w:num>
  <w:num w:numId="10">
    <w:abstractNumId w:val="31"/>
  </w:num>
  <w:num w:numId="11">
    <w:abstractNumId w:val="17"/>
  </w:num>
  <w:num w:numId="12">
    <w:abstractNumId w:val="11"/>
  </w:num>
  <w:num w:numId="13">
    <w:abstractNumId w:val="25"/>
  </w:num>
  <w:num w:numId="14">
    <w:abstractNumId w:val="27"/>
  </w:num>
  <w:num w:numId="15">
    <w:abstractNumId w:val="30"/>
  </w:num>
  <w:num w:numId="16">
    <w:abstractNumId w:val="28"/>
  </w:num>
  <w:num w:numId="17">
    <w:abstractNumId w:val="28"/>
    <w:lvlOverride w:ilvl="0">
      <w:lvl w:ilvl="0">
        <w:start w:val="1"/>
        <w:numFmt w:val="decimal"/>
        <w:lvlText w:val="1.%1"/>
        <w:lvlJc w:val="left"/>
        <w:pPr>
          <w:ind w:left="720" w:hanging="720"/>
        </w:pPr>
        <w:rPr>
          <w:rFonts w:hint="default"/>
        </w:rPr>
      </w:lvl>
    </w:lvlOverride>
  </w:num>
  <w:num w:numId="18">
    <w:abstractNumId w:val="9"/>
  </w:num>
  <w:num w:numId="19">
    <w:abstractNumId w:val="24"/>
  </w:num>
  <w:num w:numId="20">
    <w:abstractNumId w:val="10"/>
  </w:num>
  <w:num w:numId="21">
    <w:abstractNumId w:val="22"/>
  </w:num>
  <w:num w:numId="22">
    <w:abstractNumId w:val="4"/>
  </w:num>
  <w:num w:numId="23">
    <w:abstractNumId w:val="23"/>
  </w:num>
  <w:num w:numId="24">
    <w:abstractNumId w:val="8"/>
  </w:num>
  <w:num w:numId="25">
    <w:abstractNumId w:val="32"/>
  </w:num>
  <w:num w:numId="26">
    <w:abstractNumId w:val="14"/>
  </w:num>
  <w:num w:numId="27">
    <w:abstractNumId w:val="5"/>
  </w:num>
  <w:num w:numId="28">
    <w:abstractNumId w:val="16"/>
  </w:num>
  <w:num w:numId="29">
    <w:abstractNumId w:val="19"/>
  </w:num>
  <w:num w:numId="30">
    <w:abstractNumId w:val="2"/>
  </w:num>
  <w:num w:numId="31">
    <w:abstractNumId w:val="6"/>
  </w:num>
  <w:num w:numId="32">
    <w:abstractNumId w:val="21"/>
  </w:num>
  <w:num w:numId="33">
    <w:abstractNumId w:val="18"/>
  </w:num>
  <w:num w:numId="34">
    <w:abstractNumId w:val="12"/>
  </w:num>
  <w:num w:numId="35">
    <w:abstractNumId w:val="29"/>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1">
    <w15:presenceInfo w15:providerId="None" w15:userId="User 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3D6"/>
    <w:rsid w:val="00015B6D"/>
    <w:rsid w:val="00017BCC"/>
    <w:rsid w:val="0002164D"/>
    <w:rsid w:val="000413EE"/>
    <w:rsid w:val="0004561D"/>
    <w:rsid w:val="00063632"/>
    <w:rsid w:val="00084C8C"/>
    <w:rsid w:val="00086775"/>
    <w:rsid w:val="00095454"/>
    <w:rsid w:val="000A181D"/>
    <w:rsid w:val="000A19ED"/>
    <w:rsid w:val="000B6AB7"/>
    <w:rsid w:val="000C1B31"/>
    <w:rsid w:val="000C70AE"/>
    <w:rsid w:val="000D4EA9"/>
    <w:rsid w:val="000F0917"/>
    <w:rsid w:val="000F185E"/>
    <w:rsid w:val="000F1951"/>
    <w:rsid w:val="00102BB9"/>
    <w:rsid w:val="00105791"/>
    <w:rsid w:val="001213B2"/>
    <w:rsid w:val="001223E1"/>
    <w:rsid w:val="0012533F"/>
    <w:rsid w:val="00133F2A"/>
    <w:rsid w:val="00142B05"/>
    <w:rsid w:val="00147862"/>
    <w:rsid w:val="0016039E"/>
    <w:rsid w:val="00164C81"/>
    <w:rsid w:val="00165703"/>
    <w:rsid w:val="0017097E"/>
    <w:rsid w:val="001B789C"/>
    <w:rsid w:val="001C4D9C"/>
    <w:rsid w:val="001C6017"/>
    <w:rsid w:val="001C769F"/>
    <w:rsid w:val="001E2959"/>
    <w:rsid w:val="00206BD4"/>
    <w:rsid w:val="00214783"/>
    <w:rsid w:val="002442FF"/>
    <w:rsid w:val="002556E9"/>
    <w:rsid w:val="0027083E"/>
    <w:rsid w:val="00273D6B"/>
    <w:rsid w:val="0028504D"/>
    <w:rsid w:val="00291E66"/>
    <w:rsid w:val="002B6605"/>
    <w:rsid w:val="002C1EE4"/>
    <w:rsid w:val="00301753"/>
    <w:rsid w:val="00311D34"/>
    <w:rsid w:val="0038290D"/>
    <w:rsid w:val="003908CC"/>
    <w:rsid w:val="003923D3"/>
    <w:rsid w:val="003B6B82"/>
    <w:rsid w:val="003C62A6"/>
    <w:rsid w:val="003D2476"/>
    <w:rsid w:val="003E2F94"/>
    <w:rsid w:val="0044199E"/>
    <w:rsid w:val="004715AE"/>
    <w:rsid w:val="004947BE"/>
    <w:rsid w:val="004B31C8"/>
    <w:rsid w:val="004C0278"/>
    <w:rsid w:val="004C57DF"/>
    <w:rsid w:val="004E7B2D"/>
    <w:rsid w:val="004F194A"/>
    <w:rsid w:val="004F1C5A"/>
    <w:rsid w:val="004F29F7"/>
    <w:rsid w:val="00512F8A"/>
    <w:rsid w:val="00513043"/>
    <w:rsid w:val="005309F0"/>
    <w:rsid w:val="005345EE"/>
    <w:rsid w:val="005753CB"/>
    <w:rsid w:val="005829D9"/>
    <w:rsid w:val="005838AA"/>
    <w:rsid w:val="0059766B"/>
    <w:rsid w:val="005B2811"/>
    <w:rsid w:val="005D6D19"/>
    <w:rsid w:val="005E0461"/>
    <w:rsid w:val="005E09BF"/>
    <w:rsid w:val="005E526E"/>
    <w:rsid w:val="005F0A73"/>
    <w:rsid w:val="00622746"/>
    <w:rsid w:val="00643499"/>
    <w:rsid w:val="00653805"/>
    <w:rsid w:val="00655C30"/>
    <w:rsid w:val="0066558B"/>
    <w:rsid w:val="006834B1"/>
    <w:rsid w:val="006960A6"/>
    <w:rsid w:val="006B2493"/>
    <w:rsid w:val="006C7BCA"/>
    <w:rsid w:val="006D4F57"/>
    <w:rsid w:val="006F1CE7"/>
    <w:rsid w:val="006F241F"/>
    <w:rsid w:val="006F39B6"/>
    <w:rsid w:val="00704774"/>
    <w:rsid w:val="0070655B"/>
    <w:rsid w:val="00725117"/>
    <w:rsid w:val="007370A2"/>
    <w:rsid w:val="0074498A"/>
    <w:rsid w:val="0076607B"/>
    <w:rsid w:val="00776759"/>
    <w:rsid w:val="00777BAD"/>
    <w:rsid w:val="00785F6F"/>
    <w:rsid w:val="007B31F4"/>
    <w:rsid w:val="007B4DA4"/>
    <w:rsid w:val="007D132D"/>
    <w:rsid w:val="007D6148"/>
    <w:rsid w:val="007D67F8"/>
    <w:rsid w:val="00811219"/>
    <w:rsid w:val="0081502F"/>
    <w:rsid w:val="008303D4"/>
    <w:rsid w:val="00836FAA"/>
    <w:rsid w:val="00844972"/>
    <w:rsid w:val="008513D6"/>
    <w:rsid w:val="00854A97"/>
    <w:rsid w:val="008612F2"/>
    <w:rsid w:val="008622FA"/>
    <w:rsid w:val="00867C8E"/>
    <w:rsid w:val="00887C3F"/>
    <w:rsid w:val="008A0394"/>
    <w:rsid w:val="008B40B9"/>
    <w:rsid w:val="008D26BE"/>
    <w:rsid w:val="008E11A5"/>
    <w:rsid w:val="008E324B"/>
    <w:rsid w:val="008E4A89"/>
    <w:rsid w:val="009516FB"/>
    <w:rsid w:val="00970055"/>
    <w:rsid w:val="00985828"/>
    <w:rsid w:val="00992D18"/>
    <w:rsid w:val="00994E1F"/>
    <w:rsid w:val="009A14C7"/>
    <w:rsid w:val="009B56A2"/>
    <w:rsid w:val="00A12149"/>
    <w:rsid w:val="00A37741"/>
    <w:rsid w:val="00A464AA"/>
    <w:rsid w:val="00A531AC"/>
    <w:rsid w:val="00A541EE"/>
    <w:rsid w:val="00A73B36"/>
    <w:rsid w:val="00A77F6C"/>
    <w:rsid w:val="00A9630D"/>
    <w:rsid w:val="00B21E04"/>
    <w:rsid w:val="00B24E76"/>
    <w:rsid w:val="00B44703"/>
    <w:rsid w:val="00B51DF1"/>
    <w:rsid w:val="00B7294D"/>
    <w:rsid w:val="00BA0950"/>
    <w:rsid w:val="00BA1174"/>
    <w:rsid w:val="00BD0FBA"/>
    <w:rsid w:val="00BE6908"/>
    <w:rsid w:val="00BF18F8"/>
    <w:rsid w:val="00C25D9C"/>
    <w:rsid w:val="00C310AC"/>
    <w:rsid w:val="00C46AA0"/>
    <w:rsid w:val="00C472ED"/>
    <w:rsid w:val="00C57067"/>
    <w:rsid w:val="00C65E19"/>
    <w:rsid w:val="00C668E4"/>
    <w:rsid w:val="00C70D35"/>
    <w:rsid w:val="00C75769"/>
    <w:rsid w:val="00C808EE"/>
    <w:rsid w:val="00C84570"/>
    <w:rsid w:val="00CD0E6E"/>
    <w:rsid w:val="00CD724A"/>
    <w:rsid w:val="00D15E4A"/>
    <w:rsid w:val="00D213BE"/>
    <w:rsid w:val="00D2301B"/>
    <w:rsid w:val="00D46632"/>
    <w:rsid w:val="00D50CE4"/>
    <w:rsid w:val="00D54078"/>
    <w:rsid w:val="00D65EE2"/>
    <w:rsid w:val="00D75CB6"/>
    <w:rsid w:val="00D8089C"/>
    <w:rsid w:val="00D912F9"/>
    <w:rsid w:val="00D946AC"/>
    <w:rsid w:val="00DA761A"/>
    <w:rsid w:val="00DC197B"/>
    <w:rsid w:val="00DD5C7A"/>
    <w:rsid w:val="00E118ED"/>
    <w:rsid w:val="00E11C37"/>
    <w:rsid w:val="00E52342"/>
    <w:rsid w:val="00E60C0B"/>
    <w:rsid w:val="00E66A36"/>
    <w:rsid w:val="00E94EA7"/>
    <w:rsid w:val="00EA5DC6"/>
    <w:rsid w:val="00EB3EF3"/>
    <w:rsid w:val="00EE1905"/>
    <w:rsid w:val="00EE1E36"/>
    <w:rsid w:val="00F002F4"/>
    <w:rsid w:val="00F017A5"/>
    <w:rsid w:val="00F153EF"/>
    <w:rsid w:val="00F15B95"/>
    <w:rsid w:val="00F439DF"/>
    <w:rsid w:val="00F8056D"/>
    <w:rsid w:val="00FA1153"/>
    <w:rsid w:val="00FB0807"/>
    <w:rsid w:val="00FC3DF0"/>
    <w:rsid w:val="00FF42B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0148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18F8"/>
    <w:pPr>
      <w:spacing w:before="120" w:after="120"/>
    </w:pPr>
  </w:style>
  <w:style w:type="paragraph" w:styleId="Heading1">
    <w:name w:val="heading 1"/>
    <w:basedOn w:val="Normal"/>
    <w:next w:val="Normal"/>
    <w:link w:val="Heading1Char"/>
    <w:autoRedefine/>
    <w:uiPriority w:val="9"/>
    <w:qFormat/>
    <w:rsid w:val="00105791"/>
    <w:pPr>
      <w:keepNext/>
      <w:keepLines/>
      <w:spacing w:before="240"/>
      <w:ind w:left="360"/>
      <w:jc w:val="center"/>
      <w:outlineLvl w:val="0"/>
    </w:pPr>
    <w:rPr>
      <w:rFonts w:ascii="Times New Roman" w:eastAsiaTheme="majorEastAsia" w:hAnsi="Times New Roman"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5791"/>
    <w:rPr>
      <w:rFonts w:ascii="Times New Roman" w:eastAsiaTheme="majorEastAsia" w:hAnsi="Times New Roman" w:cs="Times New Roman"/>
      <w:i/>
    </w:rPr>
  </w:style>
  <w:style w:type="paragraph" w:styleId="ListParagraph">
    <w:name w:val="List Paragraph"/>
    <w:basedOn w:val="Normal"/>
    <w:uiPriority w:val="1"/>
    <w:qFormat/>
    <w:rsid w:val="006D4F57"/>
    <w:pPr>
      <w:ind w:left="720"/>
      <w:contextualSpacing/>
    </w:pPr>
  </w:style>
  <w:style w:type="paragraph" w:styleId="FootnoteText">
    <w:name w:val="footnote text"/>
    <w:basedOn w:val="Normal"/>
    <w:link w:val="FootnoteTextChar"/>
    <w:uiPriority w:val="99"/>
    <w:unhideWhenUsed/>
    <w:rsid w:val="006B2493"/>
  </w:style>
  <w:style w:type="character" w:customStyle="1" w:styleId="FootnoteTextChar">
    <w:name w:val="Footnote Text Char"/>
    <w:basedOn w:val="DefaultParagraphFont"/>
    <w:link w:val="FootnoteText"/>
    <w:uiPriority w:val="99"/>
    <w:rsid w:val="006B2493"/>
  </w:style>
  <w:style w:type="character" w:styleId="FootnoteReference">
    <w:name w:val="footnote reference"/>
    <w:basedOn w:val="DefaultParagraphFont"/>
    <w:uiPriority w:val="99"/>
    <w:unhideWhenUsed/>
    <w:rsid w:val="006B2493"/>
    <w:rPr>
      <w:vertAlign w:val="superscript"/>
    </w:rPr>
  </w:style>
  <w:style w:type="character" w:styleId="PlaceholderText">
    <w:name w:val="Placeholder Text"/>
    <w:basedOn w:val="DefaultParagraphFont"/>
    <w:uiPriority w:val="99"/>
    <w:semiHidden/>
    <w:rsid w:val="00C84570"/>
    <w:rPr>
      <w:color w:val="808080"/>
    </w:rPr>
  </w:style>
  <w:style w:type="paragraph" w:styleId="BodyTextIndent">
    <w:name w:val="Body Text Indent"/>
    <w:basedOn w:val="Normal"/>
    <w:link w:val="BodyTextIndentChar"/>
    <w:rsid w:val="0028504D"/>
    <w:pPr>
      <w:spacing w:before="0" w:after="0"/>
      <w:ind w:left="1080" w:hanging="360"/>
    </w:pPr>
    <w:rPr>
      <w:rFonts w:ascii="Times New Roman" w:eastAsia="Times New Roman" w:hAnsi="Times New Roman" w:cs="Times New Roman"/>
      <w:szCs w:val="20"/>
      <w:lang w:eastAsia="ko-KR"/>
    </w:rPr>
  </w:style>
  <w:style w:type="character" w:customStyle="1" w:styleId="BodyTextIndentChar">
    <w:name w:val="Body Text Indent Char"/>
    <w:basedOn w:val="DefaultParagraphFont"/>
    <w:link w:val="BodyTextIndent"/>
    <w:rsid w:val="0028504D"/>
    <w:rPr>
      <w:rFonts w:ascii="Times New Roman" w:eastAsia="Times New Roman" w:hAnsi="Times New Roman" w:cs="Times New Roman"/>
      <w:szCs w:val="20"/>
      <w:lang w:eastAsia="ko-KR"/>
    </w:rPr>
  </w:style>
  <w:style w:type="paragraph" w:styleId="BodyText">
    <w:name w:val="Body Text"/>
    <w:basedOn w:val="Normal"/>
    <w:link w:val="BodyTextChar"/>
    <w:rsid w:val="0028504D"/>
    <w:pPr>
      <w:spacing w:before="0" w:after="0"/>
      <w:jc w:val="both"/>
    </w:pPr>
    <w:rPr>
      <w:rFonts w:ascii="Times New Roman" w:eastAsia="Times New Roman" w:hAnsi="Times New Roman" w:cs="Times New Roman"/>
      <w:sz w:val="22"/>
      <w:szCs w:val="20"/>
      <w:lang w:eastAsia="ko-KR"/>
    </w:rPr>
  </w:style>
  <w:style w:type="character" w:customStyle="1" w:styleId="BodyTextChar">
    <w:name w:val="Body Text Char"/>
    <w:basedOn w:val="DefaultParagraphFont"/>
    <w:link w:val="BodyText"/>
    <w:rsid w:val="0028504D"/>
    <w:rPr>
      <w:rFonts w:ascii="Times New Roman" w:eastAsia="Times New Roman" w:hAnsi="Times New Roman" w:cs="Times New Roman"/>
      <w:sz w:val="22"/>
      <w:szCs w:val="20"/>
      <w:lang w:eastAsia="ko-KR"/>
    </w:rPr>
  </w:style>
  <w:style w:type="paragraph" w:styleId="BodyTextIndent3">
    <w:name w:val="Body Text Indent 3"/>
    <w:basedOn w:val="Normal"/>
    <w:link w:val="BodyTextIndent3Char"/>
    <w:uiPriority w:val="99"/>
    <w:unhideWhenUsed/>
    <w:rsid w:val="0016039E"/>
    <w:pPr>
      <w:ind w:left="360"/>
    </w:pPr>
    <w:rPr>
      <w:sz w:val="16"/>
      <w:szCs w:val="16"/>
    </w:rPr>
  </w:style>
  <w:style w:type="character" w:customStyle="1" w:styleId="BodyTextIndent3Char">
    <w:name w:val="Body Text Indent 3 Char"/>
    <w:basedOn w:val="DefaultParagraphFont"/>
    <w:link w:val="BodyTextIndent3"/>
    <w:uiPriority w:val="99"/>
    <w:rsid w:val="0016039E"/>
    <w:rPr>
      <w:sz w:val="16"/>
      <w:szCs w:val="16"/>
    </w:rPr>
  </w:style>
  <w:style w:type="character" w:styleId="CommentReference">
    <w:name w:val="annotation reference"/>
    <w:basedOn w:val="DefaultParagraphFont"/>
    <w:uiPriority w:val="99"/>
    <w:semiHidden/>
    <w:unhideWhenUsed/>
    <w:rsid w:val="00C310AC"/>
    <w:rPr>
      <w:sz w:val="18"/>
      <w:szCs w:val="18"/>
    </w:rPr>
  </w:style>
  <w:style w:type="paragraph" w:styleId="CommentText">
    <w:name w:val="annotation text"/>
    <w:basedOn w:val="Normal"/>
    <w:link w:val="CommentTextChar"/>
    <w:uiPriority w:val="99"/>
    <w:semiHidden/>
    <w:unhideWhenUsed/>
    <w:rsid w:val="00C310AC"/>
  </w:style>
  <w:style w:type="character" w:customStyle="1" w:styleId="CommentTextChar">
    <w:name w:val="Comment Text Char"/>
    <w:basedOn w:val="DefaultParagraphFont"/>
    <w:link w:val="CommentText"/>
    <w:uiPriority w:val="99"/>
    <w:semiHidden/>
    <w:rsid w:val="00C310AC"/>
  </w:style>
  <w:style w:type="paragraph" w:styleId="CommentSubject">
    <w:name w:val="annotation subject"/>
    <w:basedOn w:val="CommentText"/>
    <w:next w:val="CommentText"/>
    <w:link w:val="CommentSubjectChar"/>
    <w:uiPriority w:val="99"/>
    <w:semiHidden/>
    <w:unhideWhenUsed/>
    <w:rsid w:val="00C310AC"/>
    <w:rPr>
      <w:b/>
      <w:bCs/>
      <w:sz w:val="20"/>
      <w:szCs w:val="20"/>
    </w:rPr>
  </w:style>
  <w:style w:type="character" w:customStyle="1" w:styleId="CommentSubjectChar">
    <w:name w:val="Comment Subject Char"/>
    <w:basedOn w:val="CommentTextChar"/>
    <w:link w:val="CommentSubject"/>
    <w:uiPriority w:val="99"/>
    <w:semiHidden/>
    <w:rsid w:val="00C310AC"/>
    <w:rPr>
      <w:b/>
      <w:bCs/>
      <w:sz w:val="20"/>
      <w:szCs w:val="20"/>
    </w:rPr>
  </w:style>
  <w:style w:type="paragraph" w:styleId="BalloonText">
    <w:name w:val="Balloon Text"/>
    <w:basedOn w:val="Normal"/>
    <w:link w:val="BalloonTextChar"/>
    <w:uiPriority w:val="99"/>
    <w:semiHidden/>
    <w:unhideWhenUsed/>
    <w:rsid w:val="00C310AC"/>
    <w:pPr>
      <w:spacing w:before="0"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310A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125071">
      <w:bodyDiv w:val="1"/>
      <w:marLeft w:val="0"/>
      <w:marRight w:val="0"/>
      <w:marTop w:val="0"/>
      <w:marBottom w:val="0"/>
      <w:divBdr>
        <w:top w:val="none" w:sz="0" w:space="0" w:color="auto"/>
        <w:left w:val="none" w:sz="0" w:space="0" w:color="auto"/>
        <w:bottom w:val="none" w:sz="0" w:space="0" w:color="auto"/>
        <w:right w:val="none" w:sz="0" w:space="0" w:color="auto"/>
      </w:divBdr>
    </w:div>
    <w:div w:id="599264351">
      <w:bodyDiv w:val="1"/>
      <w:marLeft w:val="0"/>
      <w:marRight w:val="0"/>
      <w:marTop w:val="0"/>
      <w:marBottom w:val="0"/>
      <w:divBdr>
        <w:top w:val="none" w:sz="0" w:space="0" w:color="auto"/>
        <w:left w:val="none" w:sz="0" w:space="0" w:color="auto"/>
        <w:bottom w:val="none" w:sz="0" w:space="0" w:color="auto"/>
        <w:right w:val="none" w:sz="0" w:space="0" w:color="auto"/>
      </w:divBdr>
    </w:div>
    <w:div w:id="872116956">
      <w:bodyDiv w:val="1"/>
      <w:marLeft w:val="0"/>
      <w:marRight w:val="0"/>
      <w:marTop w:val="0"/>
      <w:marBottom w:val="0"/>
      <w:divBdr>
        <w:top w:val="none" w:sz="0" w:space="0" w:color="auto"/>
        <w:left w:val="none" w:sz="0" w:space="0" w:color="auto"/>
        <w:bottom w:val="none" w:sz="0" w:space="0" w:color="auto"/>
        <w:right w:val="none" w:sz="0" w:space="0" w:color="auto"/>
      </w:divBdr>
    </w:div>
    <w:div w:id="1035957951">
      <w:bodyDiv w:val="1"/>
      <w:marLeft w:val="0"/>
      <w:marRight w:val="0"/>
      <w:marTop w:val="0"/>
      <w:marBottom w:val="0"/>
      <w:divBdr>
        <w:top w:val="none" w:sz="0" w:space="0" w:color="auto"/>
        <w:left w:val="none" w:sz="0" w:space="0" w:color="auto"/>
        <w:bottom w:val="none" w:sz="0" w:space="0" w:color="auto"/>
        <w:right w:val="none" w:sz="0" w:space="0" w:color="auto"/>
      </w:divBdr>
    </w:div>
    <w:div w:id="18951985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microsoft.com/office/2011/relationships/commentsExtended" Target="commentsExtended.xml"/><Relationship Id="rId12" Type="http://schemas.openxmlformats.org/officeDocument/2006/relationships/fontTable" Target="fontTable.xml"/><Relationship Id="rId13" Type="http://schemas.microsoft.com/office/2011/relationships/people" Target="peop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oleObject" Target="embeddings/oleObject1.bin"/><Relationship Id="rId10"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68F979-EF3A-AB45-B132-90BFB0351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2363</Words>
  <Characters>13471</Characters>
  <Application>Microsoft Macintosh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15803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1</dc:creator>
  <cp:lastModifiedBy>Amy Barrett</cp:lastModifiedBy>
  <cp:revision>2</cp:revision>
  <dcterms:created xsi:type="dcterms:W3CDTF">2017-03-17T19:31:00Z</dcterms:created>
  <dcterms:modified xsi:type="dcterms:W3CDTF">2017-03-17T19:31:00Z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